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spacing w:after="0" w:line="240" w:lineRule="auto"/>
        <w:tabs>
          <w:tab w:val="left" w:pos="709" w:leader="none"/>
        </w:tabs>
        <w:rPr>
          <w:rFonts w:ascii="Times New Roman" w:hAnsi="Times New Roman"/>
          <w:b/>
          <w:bCs/>
          <w:sz w:val="24"/>
          <w:szCs w:val="24"/>
        </w:rPr>
      </w:pPr>
      <w:del w:id="0" w:author="bakotina-ov" w:date="2025-12-03T14:23:34Z" oouserid="bakotina-ov">
        <w:r>
          <w:rPr>
            <w:rFonts w:ascii="Times New Roman" w:hAnsi="Times New Roman"/>
            <w:b/>
            <w:sz w:val="28"/>
            <w:szCs w:val="28"/>
          </w:rPr>
        </w:r>
      </w:del>
      <w:r>
        <w:rPr>
          <w:rFonts w:ascii="Times New Roman" w:hAnsi="Times New Roman"/>
          <w:b/>
          <w:sz w:val="24"/>
          <w:szCs w:val="24"/>
        </w:rPr>
        <w:t xml:space="preserve">Условия</w:t>
      </w:r>
      <w:r>
        <w:rPr>
          <w:rFonts w:ascii="Times New Roman" w:hAnsi="Times New Roman"/>
          <w:b/>
          <w:sz w:val="24"/>
          <w:szCs w:val="24"/>
        </w:rPr>
      </w:r>
      <w:r>
        <w:rPr>
          <w:rFonts w:ascii="Times New Roman" w:hAnsi="Times New Roman"/>
          <w:b/>
          <w:sz w:val="28"/>
          <w:szCs w:val="28"/>
        </w:rPr>
      </w:r>
    </w:p>
    <w:p>
      <w:pPr>
        <w:pStyle w:val="1438"/>
        <w:jc w:val="center"/>
        <w:spacing w:after="0" w:line="240" w:lineRule="auto"/>
        <w:tabs>
          <w:tab w:val="left" w:pos="709" w:leader="none"/>
        </w:tabs>
        <w:rPr>
          <w:rFonts w:ascii="Times New Roman" w:hAnsi="Times New Roman"/>
          <w:b/>
          <w:sz w:val="24"/>
          <w:szCs w:val="24"/>
        </w:rPr>
      </w:pPr>
      <w:r>
        <w:rPr>
          <w:rFonts w:ascii="Times New Roman" w:hAnsi="Times New Roman"/>
          <w:b/>
          <w:sz w:val="24"/>
          <w:szCs w:val="24"/>
        </w:rPr>
        <w:t xml:space="preserve">открытия </w:t>
      </w:r>
      <w:r>
        <w:rPr>
          <w:rFonts w:ascii="Times New Roman" w:hAnsi="Times New Roman"/>
          <w:b/>
          <w:sz w:val="24"/>
          <w:szCs w:val="24"/>
        </w:rPr>
        <w:t xml:space="preserve">банковск</w:t>
      </w:r>
      <w:r>
        <w:rPr>
          <w:rFonts w:ascii="Times New Roman" w:hAnsi="Times New Roman"/>
          <w:b/>
          <w:sz w:val="24"/>
          <w:szCs w:val="24"/>
        </w:rPr>
        <w:t xml:space="preserve">их </w:t>
      </w:r>
      <w:r>
        <w:rPr>
          <w:rFonts w:ascii="Times New Roman" w:hAnsi="Times New Roman"/>
          <w:b/>
          <w:sz w:val="24"/>
          <w:szCs w:val="24"/>
        </w:rPr>
        <w:t xml:space="preserve">счет</w:t>
      </w:r>
      <w:r>
        <w:rPr>
          <w:rFonts w:ascii="Times New Roman" w:hAnsi="Times New Roman"/>
          <w:b/>
          <w:sz w:val="24"/>
          <w:szCs w:val="24"/>
        </w:rPr>
        <w:t xml:space="preserve">ов</w:t>
      </w:r>
      <w:r>
        <w:rPr>
          <w:rFonts w:ascii="Times New Roman" w:hAnsi="Times New Roman"/>
          <w:b/>
          <w:sz w:val="24"/>
          <w:szCs w:val="24"/>
        </w:rPr>
        <w:t xml:space="preserve"> </w:t>
      </w:r>
      <w:r>
        <w:rPr>
          <w:rFonts w:ascii="Times New Roman" w:hAnsi="Times New Roman"/>
          <w:b/>
          <w:sz w:val="24"/>
          <w:szCs w:val="24"/>
        </w:rPr>
        <w:t xml:space="preserve">и расчетно-кассового</w:t>
      </w:r>
      <w:r>
        <w:rPr>
          <w:rFonts w:ascii="Times New Roman" w:hAnsi="Times New Roman"/>
          <w:b/>
          <w:sz w:val="24"/>
          <w:szCs w:val="24"/>
        </w:rPr>
      </w:r>
      <w:r>
        <w:rPr>
          <w:rFonts w:ascii="Times New Roman" w:hAnsi="Times New Roman"/>
          <w:b/>
          <w:sz w:val="24"/>
          <w:szCs w:val="24"/>
        </w:rPr>
      </w:r>
    </w:p>
    <w:p>
      <w:pPr>
        <w:pStyle w:val="1438"/>
        <w:jc w:val="center"/>
        <w:spacing w:after="0" w:line="240" w:lineRule="auto"/>
        <w:tabs>
          <w:tab w:val="left" w:pos="709" w:leader="none"/>
        </w:tabs>
        <w:rPr>
          <w:rFonts w:ascii="Times New Roman" w:hAnsi="Times New Roman"/>
          <w:b/>
          <w:sz w:val="24"/>
          <w:szCs w:val="24"/>
        </w:rPr>
      </w:pPr>
      <w:r>
        <w:rPr>
          <w:rFonts w:ascii="Times New Roman" w:hAnsi="Times New Roman"/>
          <w:b/>
          <w:sz w:val="24"/>
          <w:szCs w:val="24"/>
        </w:rPr>
        <w:t xml:space="preserve"> обслуживания </w:t>
      </w:r>
      <w:r>
        <w:rPr>
          <w:rFonts w:ascii="Times New Roman" w:hAnsi="Times New Roman"/>
          <w:b/>
          <w:sz w:val="24"/>
          <w:szCs w:val="24"/>
        </w:rPr>
        <w:t xml:space="preserve">к</w:t>
      </w:r>
      <w:r>
        <w:rPr>
          <w:rFonts w:ascii="Times New Roman" w:hAnsi="Times New Roman"/>
          <w:b/>
          <w:sz w:val="24"/>
          <w:szCs w:val="24"/>
        </w:rPr>
        <w:t xml:space="preserve">лиента </w:t>
      </w:r>
      <w:r>
        <w:rPr>
          <w:rFonts w:ascii="Times New Roman" w:hAnsi="Times New Roman"/>
          <w:b/>
          <w:sz w:val="24"/>
          <w:szCs w:val="24"/>
        </w:rPr>
        <w:t xml:space="preserve">в</w:t>
      </w:r>
      <w:r>
        <w:rPr>
          <w:rFonts w:ascii="Times New Roman" w:hAnsi="Times New Roman"/>
          <w:b/>
          <w:sz w:val="24"/>
          <w:szCs w:val="24"/>
        </w:rPr>
        <w:t xml:space="preserve"> </w:t>
      </w:r>
      <w:r>
        <w:rPr>
          <w:rFonts w:ascii="Times New Roman" w:hAnsi="Times New Roman"/>
          <w:b/>
          <w:sz w:val="24"/>
          <w:szCs w:val="24"/>
        </w:rPr>
        <w:t xml:space="preserve">АО «Россельхозбанк» </w:t>
      </w:r>
      <w:r>
        <w:rPr>
          <w:rFonts w:ascii="Times New Roman" w:hAnsi="Times New Roman"/>
          <w:b/>
          <w:sz w:val="24"/>
          <w:szCs w:val="24"/>
        </w:rPr>
      </w:r>
      <w:r>
        <w:rPr>
          <w:rFonts w:ascii="Times New Roman" w:hAnsi="Times New Roman"/>
          <w:b/>
          <w:sz w:val="24"/>
          <w:szCs w:val="24"/>
        </w:rPr>
      </w:r>
    </w:p>
    <w:p>
      <w:pPr>
        <w:pStyle w:val="1438"/>
        <w:jc w:val="center"/>
        <w:spacing w:after="0" w:line="240" w:lineRule="auto"/>
        <w:tabs>
          <w:tab w:val="left" w:pos="709"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r>
        <w:rPr>
          <w:rFonts w:ascii="Times New Roman" w:hAnsi="Times New Roman"/>
          <w:b/>
          <w:sz w:val="28"/>
          <w:szCs w:val="28"/>
        </w:rPr>
      </w:r>
    </w:p>
    <w:p>
      <w:pPr>
        <w:pStyle w:val="1438"/>
        <w:jc w:val="center"/>
        <w:spacing w:after="0" w:line="240" w:lineRule="auto"/>
        <w:tabs>
          <w:tab w:val="left" w:pos="709"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r>
        <w:rPr>
          <w:rFonts w:ascii="Times New Roman" w:hAnsi="Times New Roman"/>
          <w:b/>
          <w:sz w:val="28"/>
          <w:szCs w:val="28"/>
        </w:rPr>
      </w:r>
    </w:p>
    <w:p>
      <w:pPr>
        <w:pStyle w:val="1438"/>
        <w:jc w:val="center"/>
        <w:tabs>
          <w:tab w:val="left" w:pos="709" w:leader="none"/>
        </w:tabs>
        <w:rPr>
          <w:rFonts w:ascii="Times New Roman" w:hAnsi="Times New Roman"/>
          <w:b/>
          <w:sz w:val="24"/>
          <w:szCs w:val="24"/>
        </w:rPr>
      </w:pPr>
      <w:r>
        <w:rPr>
          <w:rFonts w:ascii="Times New Roman" w:hAnsi="Times New Roman"/>
          <w:b/>
          <w:sz w:val="24"/>
          <w:szCs w:val="24"/>
        </w:rPr>
        <w:t xml:space="preserve">1. </w:t>
      </w:r>
      <w:r>
        <w:rPr>
          <w:rFonts w:ascii="Times New Roman" w:hAnsi="Times New Roman"/>
          <w:b/>
          <w:sz w:val="24"/>
          <w:szCs w:val="24"/>
        </w:rPr>
        <w:t xml:space="preserve">Термины и определения</w:t>
      </w:r>
      <w:r>
        <w:rPr>
          <w:rFonts w:ascii="Times New Roman" w:hAnsi="Times New Roman"/>
          <w:b/>
          <w:sz w:val="24"/>
          <w:szCs w:val="24"/>
        </w:rPr>
      </w:r>
      <w:r>
        <w:rPr>
          <w:rFonts w:ascii="Times New Roman" w:hAnsi="Times New Roman"/>
          <w:b/>
          <w:sz w:val="24"/>
          <w:szCs w:val="24"/>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b/>
          <w:sz w:val="24"/>
          <w:szCs w:val="24"/>
        </w:rPr>
        <w:t xml:space="preserve">Банк – </w:t>
      </w:r>
      <w:r>
        <w:rPr>
          <w:rFonts w:ascii="Times New Roman" w:hAnsi="Times New Roman"/>
          <w:sz w:val="24"/>
          <w:szCs w:val="24"/>
        </w:rPr>
        <w:t xml:space="preserve">Акционерное</w:t>
      </w:r>
      <w:r>
        <w:rPr>
          <w:rFonts w:ascii="Times New Roman" w:hAnsi="Times New Roman"/>
          <w:sz w:val="24"/>
          <w:szCs w:val="24"/>
        </w:rPr>
        <w:t xml:space="preserve"> общество «Российск</w:t>
      </w:r>
      <w:r>
        <w:rPr>
          <w:rFonts w:ascii="Times New Roman" w:hAnsi="Times New Roman"/>
          <w:sz w:val="24"/>
          <w:szCs w:val="24"/>
        </w:rPr>
        <w:t xml:space="preserve">и</w:t>
      </w:r>
      <w:r>
        <w:rPr>
          <w:rFonts w:ascii="Times New Roman" w:hAnsi="Times New Roman"/>
          <w:sz w:val="24"/>
          <w:szCs w:val="24"/>
        </w:rPr>
        <w:t xml:space="preserve">й Сельскохозяйственный </w:t>
      </w:r>
      <w:r>
        <w:rPr>
          <w:rFonts w:ascii="Times New Roman" w:hAnsi="Times New Roman"/>
          <w:sz w:val="24"/>
          <w:szCs w:val="24"/>
        </w:rPr>
        <w:t xml:space="preserve">б</w:t>
      </w:r>
      <w:r>
        <w:rPr>
          <w:rFonts w:ascii="Times New Roman" w:hAnsi="Times New Roman"/>
          <w:sz w:val="24"/>
          <w:szCs w:val="24"/>
        </w:rPr>
        <w:t xml:space="preserve">анк»</w:t>
      </w:r>
      <w:r>
        <w:rPr>
          <w:rFonts w:ascii="Times New Roman" w:hAnsi="Times New Roman"/>
          <w:sz w:val="24"/>
          <w:szCs w:val="24"/>
        </w:rPr>
        <w:br w:type="textWrapping" w:clear="all"/>
      </w:r>
      <w:r>
        <w:rPr>
          <w:rFonts w:ascii="Times New Roman" w:hAnsi="Times New Roman"/>
          <w:sz w:val="24"/>
          <w:szCs w:val="24"/>
        </w:rPr>
        <w:t xml:space="preserve">(АО «Россельхозбанк»)</w:t>
      </w:r>
      <w:r>
        <w:rPr>
          <w:rFonts w:ascii="Times New Roman" w:hAnsi="Times New Roman"/>
          <w:sz w:val="24"/>
          <w:szCs w:val="24"/>
        </w:rPr>
        <w:t xml:space="preserve">. </w:t>
      </w:r>
      <w:r>
        <w:rPr>
          <w:rFonts w:ascii="Times New Roman" w:hAnsi="Times New Roman"/>
          <w:b/>
          <w:sz w:val="24"/>
          <w:szCs w:val="24"/>
        </w:rPr>
      </w:r>
      <w:r>
        <w:rPr>
          <w:rFonts w:ascii="Times New Roman" w:hAnsi="Times New Roman"/>
          <w:b/>
          <w:sz w:val="24"/>
          <w:szCs w:val="24"/>
        </w:rPr>
      </w:r>
    </w:p>
    <w:p>
      <w:pPr>
        <w:pStyle w:val="1443"/>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b/>
          <w:sz w:val="24"/>
          <w:szCs w:val="24"/>
        </w:rPr>
        <w:t xml:space="preserve">Бенефициарный владелец</w:t>
      </w:r>
      <w:r>
        <w:rPr>
          <w:rFonts w:ascii="Times New Roman" w:hAnsi="Times New Roman"/>
          <w:b/>
          <w:sz w:val="24"/>
          <w:szCs w:val="24"/>
        </w:rPr>
        <w:t xml:space="preserve"> - </w:t>
      </w:r>
      <w:r>
        <w:rPr>
          <w:rFonts w:ascii="Times New Roman" w:hAnsi="Times New Roman"/>
          <w:sz w:val="24"/>
          <w:szCs w:val="24"/>
        </w:rPr>
        <w:t xml:space="preserve">физическое лицо, которое в конечном счете прямо или косвенно (через третьих лиц, в том числе через юридическое лицо, н</w:t>
      </w:r>
      <w:r>
        <w:rPr>
          <w:rFonts w:ascii="Times New Roman" w:hAnsi="Times New Roman"/>
          <w:sz w:val="24"/>
          <w:szCs w:val="24"/>
        </w:rPr>
        <w:t xml:space="preserve">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прямо или косвенно контролирует действия клиента – юридического или физического лица, в т</w:t>
      </w:r>
      <w:r>
        <w:rPr>
          <w:rFonts w:ascii="Times New Roman" w:hAnsi="Times New Roman"/>
          <w:sz w:val="24"/>
          <w:szCs w:val="24"/>
        </w:rPr>
        <w:t xml:space="preserve">ом числе имеет возможность определять решения, принимаемые клиентом. Бенефициарным владельцем клиента – физического лица считается это лицо, за исключением случаев, если имеются основания полагать, что бенефициарным владельцем является иное физическое лицо</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Взыскатель</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sz w:val="24"/>
          <w:szCs w:val="24"/>
        </w:rPr>
        <w:t xml:space="preserve"> </w:t>
      </w:r>
      <w:r>
        <w:rPr>
          <w:rFonts w:ascii="Times New Roman" w:hAnsi="Times New Roman"/>
          <w:sz w:val="24"/>
          <w:szCs w:val="24"/>
        </w:rPr>
        <w:t xml:space="preserve">юридическое или физическое лицо, а также государственный орган </w:t>
        <w:br w:type="textWrapping" w:clear="all"/>
        <w:t xml:space="preserve">(в том числе налоговый орган), имеющие право на основании законодательства Российской Федерации предъявлять распоряжения/исполнительные документы о списании денежных средств к Счетам Клиента.</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b/>
          <w:sz w:val="24"/>
          <w:szCs w:val="24"/>
        </w:rPr>
        <w:t xml:space="preserve">Выгодоприобретат</w:t>
      </w:r>
      <w:r>
        <w:rPr>
          <w:rFonts w:ascii="Times New Roman" w:hAnsi="Times New Roman"/>
          <w:b/>
          <w:sz w:val="24"/>
          <w:szCs w:val="24"/>
        </w:rPr>
        <w:t xml:space="preserve">е</w:t>
      </w:r>
      <w:r>
        <w:rPr>
          <w:rFonts w:ascii="Times New Roman" w:hAnsi="Times New Roman"/>
          <w:b/>
          <w:sz w:val="24"/>
          <w:szCs w:val="24"/>
        </w:rPr>
        <w:t xml:space="preserve">ль</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sz w:val="24"/>
          <w:szCs w:val="24"/>
        </w:rPr>
        <w:t xml:space="preserve"> лиц</w:t>
      </w:r>
      <w:r>
        <w:rPr>
          <w:rFonts w:ascii="Times New Roman" w:hAnsi="Times New Roman"/>
          <w:sz w:val="24"/>
          <w:szCs w:val="24"/>
        </w:rPr>
        <w:t xml:space="preserve">о, к выгоде которого действует К</w:t>
      </w:r>
      <w:r>
        <w:rPr>
          <w:rFonts w:ascii="Times New Roman" w:hAnsi="Times New Roman"/>
          <w:sz w:val="24"/>
          <w:szCs w:val="24"/>
        </w:rPr>
        <w:t xml:space="preserve">лиент, в том числе на основании агентского договора, договоров поручения, комиссии и доверительного управления, при проведении операций с </w:t>
      </w:r>
      <w:r>
        <w:rPr>
          <w:rFonts w:ascii="Times New Roman" w:hAnsi="Times New Roman"/>
          <w:iCs/>
          <w:sz w:val="24"/>
          <w:szCs w:val="24"/>
        </w:rPr>
        <w:t xml:space="preserve">д</w:t>
      </w:r>
      <w:r>
        <w:rPr>
          <w:rFonts w:ascii="Times New Roman" w:hAnsi="Times New Roman"/>
          <w:sz w:val="24"/>
          <w:szCs w:val="24"/>
        </w:rPr>
        <w:t xml:space="preserve">енежными средствами и иным имуществом.</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highlight w:val="none"/>
        </w:rPr>
      </w:r>
      <w:r>
        <w:rPr>
          <w:rFonts w:ascii="Times New Roman" w:hAnsi="Times New Roman" w:eastAsia="Times New Roman"/>
          <w:b/>
          <w:sz w:val="24"/>
          <w:szCs w:val="24"/>
          <w:lang w:eastAsia="ru-RU"/>
        </w:rPr>
        <w:t xml:space="preserve">ДБО</w:t>
      </w:r>
      <w:r>
        <w:rPr>
          <w:rFonts w:ascii="Times New Roman" w:hAnsi="Times New Roman" w:eastAsia="Times New Roman"/>
          <w:sz w:val="24"/>
          <w:szCs w:val="24"/>
          <w:lang w:eastAsia="ru-RU"/>
        </w:rPr>
        <w:t xml:space="preserve"> – дистанционное банковское обслуживание с использованием </w:t>
      </w:r>
      <w:r>
        <w:rPr>
          <w:rFonts w:ascii="Times New Roman" w:hAnsi="Times New Roman" w:eastAsia="Times New Roman"/>
          <w:sz w:val="24"/>
          <w:szCs w:val="24"/>
          <w:lang w:eastAsia="ru-RU"/>
        </w:rPr>
        <w:t xml:space="preserve">ИС Свой </w:t>
      </w:r>
      <w:r>
        <w:rPr>
          <w:rFonts w:ascii="Times New Roman" w:hAnsi="Times New Roman" w:eastAsia="Times New Roman"/>
          <w:sz w:val="24"/>
          <w:szCs w:val="24"/>
          <w:lang w:eastAsia="ru-RU"/>
        </w:rPr>
        <w:t xml:space="preserve">Б</w:t>
      </w:r>
      <w:r>
        <w:rPr>
          <w:rFonts w:ascii="Times New Roman" w:hAnsi="Times New Roman" w:eastAsia="Times New Roman"/>
          <w:sz w:val="24"/>
          <w:szCs w:val="24"/>
          <w:lang w:eastAsia="ru-RU"/>
        </w:rPr>
        <w:t xml:space="preserve">изнес</w:t>
      </w:r>
      <w:r>
        <w:rPr>
          <w:rFonts w:ascii="Times New Roman" w:hAnsi="Times New Roman" w:eastAsia="Times New Roman"/>
          <w:sz w:val="24"/>
          <w:szCs w:val="24"/>
          <w:lang w:eastAsia="ru-RU"/>
        </w:rPr>
        <w:t xml:space="preserve">.</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b/>
          <w:sz w:val="24"/>
          <w:szCs w:val="24"/>
        </w:rPr>
        <w:t xml:space="preserve">Держатель </w:t>
      </w:r>
      <w:r>
        <w:rPr>
          <w:rFonts w:ascii="Times New Roman" w:hAnsi="Times New Roman"/>
          <w:sz w:val="24"/>
          <w:szCs w:val="24"/>
        </w:rPr>
        <w:t xml:space="preserve">– физическое лицо (резидент и нерезидент Российской Федерации), являющееся работник</w:t>
      </w:r>
      <w:r>
        <w:rPr>
          <w:rFonts w:ascii="Times New Roman" w:hAnsi="Times New Roman"/>
          <w:sz w:val="24"/>
          <w:szCs w:val="24"/>
        </w:rPr>
        <w:t xml:space="preserve">ом Клиента, на имя которого в соответствии с Заявлением на получение бизнес-карты АО «Россельхозбанк», оформленным по типовой форме Банка, Банк выпустил бизнес-карту (персонифицированную/неперсонифицированную карту). Держатель не является владельцем Счета.</w:t>
      </w:r>
      <w:r>
        <w:rPr>
          <w:rFonts w:ascii="Times New Roman" w:hAnsi="Times New Roman"/>
          <w:sz w:val="24"/>
          <w:szCs w:val="24"/>
          <w:highlight w:val="none"/>
        </w:rPr>
      </w:r>
      <w:r>
        <w:rPr>
          <w:rFonts w:ascii="Times New Roman" w:hAnsi="Times New Roman"/>
          <w:sz w:val="24"/>
          <w:szCs w:val="24"/>
          <w:highlight w:val="none"/>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Договор –</w:t>
      </w:r>
      <w:r>
        <w:rPr>
          <w:rFonts w:ascii="Times New Roman" w:hAnsi="Times New Roman"/>
          <w:b/>
          <w:sz w:val="24"/>
          <w:szCs w:val="24"/>
        </w:rPr>
        <w:t xml:space="preserve"> </w:t>
      </w:r>
      <w:r>
        <w:rPr>
          <w:rFonts w:ascii="Times New Roman" w:hAnsi="Times New Roman"/>
          <w:sz w:val="24"/>
          <w:szCs w:val="24"/>
        </w:rPr>
        <w:t xml:space="preserve">договор</w:t>
      </w:r>
      <w:r>
        <w:rPr>
          <w:rFonts w:ascii="Times New Roman" w:hAnsi="Times New Roman"/>
          <w:sz w:val="24"/>
          <w:szCs w:val="24"/>
        </w:rPr>
        <w:t xml:space="preserve"> банковского счета</w:t>
      </w:r>
      <w:r>
        <w:rPr>
          <w:rFonts w:ascii="Times New Roman" w:hAnsi="Times New Roman"/>
          <w:sz w:val="24"/>
          <w:szCs w:val="24"/>
        </w:rPr>
        <w:t xml:space="preserve">, заключ</w:t>
      </w:r>
      <w:r>
        <w:rPr>
          <w:rFonts w:ascii="Times New Roman" w:hAnsi="Times New Roman"/>
          <w:sz w:val="24"/>
          <w:szCs w:val="24"/>
        </w:rPr>
        <w:t xml:space="preserve">енный между Банком и Клиентом путем присоединения Клиента к Условиям, определяющий </w:t>
      </w:r>
      <w:r>
        <w:rPr>
          <w:rFonts w:ascii="Times New Roman" w:hAnsi="Times New Roman"/>
          <w:sz w:val="24"/>
          <w:szCs w:val="24"/>
        </w:rPr>
        <w:t xml:space="preserve">порядок открытия Счета и </w:t>
      </w:r>
      <w:r>
        <w:rPr>
          <w:rFonts w:ascii="Times New Roman" w:hAnsi="Times New Roman"/>
          <w:sz w:val="24"/>
          <w:szCs w:val="24"/>
        </w:rPr>
        <w:t xml:space="preserve">расчетно-кассово</w:t>
      </w:r>
      <w:r>
        <w:rPr>
          <w:rFonts w:ascii="Times New Roman" w:hAnsi="Times New Roman"/>
          <w:sz w:val="24"/>
          <w:szCs w:val="24"/>
        </w:rPr>
        <w:t xml:space="preserve">го</w:t>
      </w:r>
      <w:r>
        <w:rPr>
          <w:rFonts w:ascii="Times New Roman" w:hAnsi="Times New Roman"/>
          <w:sz w:val="24"/>
          <w:szCs w:val="24"/>
        </w:rPr>
        <w:t xml:space="preserve"> обслуживани</w:t>
      </w:r>
      <w:r>
        <w:rPr>
          <w:rFonts w:ascii="Times New Roman" w:hAnsi="Times New Roman"/>
          <w:sz w:val="24"/>
          <w:szCs w:val="24"/>
        </w:rPr>
        <w:t xml:space="preserve">я</w:t>
      </w:r>
      <w:r>
        <w:rPr>
          <w:rFonts w:ascii="Times New Roman" w:hAnsi="Times New Roman"/>
          <w:sz w:val="24"/>
          <w:szCs w:val="24"/>
        </w:rPr>
        <w:t xml:space="preserve"> Клиента</w:t>
      </w:r>
      <w:r>
        <w:rPr>
          <w:rFonts w:ascii="Times New Roman" w:hAnsi="Times New Roman"/>
          <w:sz w:val="24"/>
          <w:szCs w:val="24"/>
        </w:rPr>
        <w:t xml:space="preserve"> в Банке</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Договор о выпуске и обслуживании бизнес-карты к расчетному счету</w:t>
      </w:r>
      <w:r>
        <w:rPr>
          <w:rFonts w:ascii="Times New Roman" w:hAnsi="Times New Roman"/>
          <w:sz w:val="24"/>
          <w:szCs w:val="24"/>
        </w:rPr>
        <w:t xml:space="preserve"> – договор, заключенный между Клиентом и Банком, состоящий из Условий выпуска и обслуживания бизнес-карт АО «Россельхозбанк» к расчетному счету, Памятки</w:t>
      </w:r>
      <w:r>
        <w:rPr>
          <w:rFonts w:ascii="Times New Roman" w:hAnsi="Times New Roman"/>
          <w:sz w:val="24"/>
          <w:szCs w:val="24"/>
          <w:vertAlign w:val="superscript"/>
        </w:rPr>
        <w:footnoteReference w:id="2"/>
      </w:r>
      <w:r>
        <w:rPr>
          <w:rFonts w:ascii="Times New Roman" w:hAnsi="Times New Roman"/>
          <w:sz w:val="24"/>
          <w:szCs w:val="24"/>
        </w:rPr>
        <w:t xml:space="preserve"> и Заявления о присоединении к Условиям выпуска и обслуживания бизнес-карт АО «Россельхозбанк» к расчетному счету, оформленного по типовой форме Банка.</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b/>
          <w:bCs/>
          <w:sz w:val="24"/>
          <w:szCs w:val="24"/>
        </w:rPr>
      </w:pPr>
      <w:r>
        <w:rPr>
          <w:rFonts w:ascii="Times New Roman" w:hAnsi="Times New Roman"/>
          <w:sz w:val="24"/>
          <w:szCs w:val="24"/>
          <w:highlight w:val="none"/>
        </w:rPr>
      </w:r>
      <w:r>
        <w:rPr>
          <w:rFonts w:ascii="Times New Roman" w:hAnsi="Times New Roman"/>
          <w:b/>
          <w:sz w:val="24"/>
          <w:szCs w:val="24"/>
        </w:rPr>
        <w:t xml:space="preserve">Договор о ДБО – </w:t>
      </w:r>
      <w:r>
        <w:rPr>
          <w:rFonts w:ascii="Times New Roman" w:hAnsi="Times New Roman"/>
          <w:sz w:val="24"/>
          <w:szCs w:val="24"/>
        </w:rPr>
        <w:t xml:space="preserve">договор о дистанционном банковском обслуживании</w:t>
      </w:r>
      <w:r>
        <w:rPr>
          <w:rFonts w:ascii="Times New Roman" w:hAnsi="Times New Roman"/>
          <w:sz w:val="24"/>
          <w:szCs w:val="24"/>
        </w:rPr>
        <w:t xml:space="preserve"> </w:t>
      </w:r>
      <w:r>
        <w:rPr>
          <w:rFonts w:ascii="Times New Roman" w:hAnsi="Times New Roman"/>
          <w:sz w:val="24"/>
          <w:szCs w:val="24"/>
        </w:rPr>
        <w:t xml:space="preserve">с использованием ИС Свой Бизнес, заключенный</w:t>
      </w:r>
      <w:r>
        <w:rPr>
          <w:rFonts w:ascii="Times New Roman" w:hAnsi="Times New Roman"/>
          <w:sz w:val="24"/>
          <w:szCs w:val="24"/>
        </w:rPr>
        <w:t xml:space="preserve"> между Банком и Клиентом</w:t>
      </w:r>
      <w:r>
        <w:rPr>
          <w:rFonts w:ascii="Times New Roman" w:hAnsi="Times New Roman"/>
          <w:sz w:val="24"/>
          <w:szCs w:val="24"/>
        </w:rPr>
        <w:t xml:space="preserve">.</w:t>
      </w:r>
      <w:r>
        <w:rPr>
          <w:rFonts w:ascii="Times New Roman" w:hAnsi="Times New Roman"/>
          <w:b/>
          <w:bCs/>
          <w:sz w:val="24"/>
          <w:szCs w:val="24"/>
        </w:rPr>
      </w:r>
      <w:r>
        <w:rPr>
          <w:rFonts w:ascii="Times New Roman" w:hAnsi="Times New Roman"/>
          <w:b/>
          <w:bCs/>
          <w:sz w:val="24"/>
          <w:szCs w:val="24"/>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b/>
          <w:sz w:val="24"/>
          <w:szCs w:val="24"/>
        </w:rPr>
        <w:t xml:space="preserve">Законодательство Р</w:t>
      </w:r>
      <w:r>
        <w:rPr>
          <w:rFonts w:ascii="Times New Roman" w:hAnsi="Times New Roman"/>
          <w:b/>
          <w:sz w:val="24"/>
          <w:szCs w:val="24"/>
        </w:rPr>
        <w:t xml:space="preserve">оссийской Федерации</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действующее законодательство </w:t>
      </w:r>
      <w:r>
        <w:rPr>
          <w:rFonts w:ascii="Times New Roman" w:hAnsi="Times New Roman"/>
          <w:sz w:val="24"/>
          <w:szCs w:val="24"/>
        </w:rPr>
        <w:t xml:space="preserve">и подзаконные нормативные акты </w:t>
      </w:r>
      <w:r>
        <w:rPr>
          <w:rFonts w:ascii="Times New Roman" w:hAnsi="Times New Roman"/>
          <w:sz w:val="24"/>
          <w:szCs w:val="24"/>
        </w:rPr>
        <w:t xml:space="preserve">Российской Федерации, в том числе нормативные акты Банка России. </w:t>
      </w:r>
      <w:r>
        <w:rPr>
          <w:rFonts w:ascii="Times New Roman" w:hAnsi="Times New Roman"/>
          <w:sz w:val="24"/>
          <w:szCs w:val="24"/>
          <w:highlight w:val="none"/>
        </w:rPr>
      </w:r>
      <w:r>
        <w:rPr>
          <w:rFonts w:ascii="Times New Roman" w:hAnsi="Times New Roman"/>
          <w:sz w:val="24"/>
          <w:szCs w:val="24"/>
          <w:highlight w:val="none"/>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Идентификация</w:t>
      </w:r>
      <w:r>
        <w:rPr>
          <w:rFonts w:ascii="Times New Roman" w:hAnsi="Times New Roman"/>
          <w:sz w:val="24"/>
          <w:szCs w:val="24"/>
        </w:rPr>
        <w:t xml:space="preserve"> - совокупность мероприятий по установлению определенных законодательством Российской Федерации сведений о </w:t>
      </w:r>
      <w:r>
        <w:rPr>
          <w:rFonts w:ascii="Times New Roman" w:hAnsi="Times New Roman"/>
          <w:sz w:val="24"/>
          <w:szCs w:val="24"/>
        </w:rPr>
        <w:t xml:space="preserve">клиентах, их представителях, выгодоприобретателях, бенефициарных владельцах и подтверждению достоверности этих сведений с использованием оригиналов документов и (или) надлежащим образом заверенных копий и (или) государственных и иных информационных систем.</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b/>
          <w:bCs/>
          <w:sz w:val="24"/>
          <w:szCs w:val="24"/>
        </w:rPr>
      </w:pPr>
      <w:r>
        <w:rPr>
          <w:rFonts w:ascii="Times New Roman" w:hAnsi="Times New Roman" w:eastAsia="Times New Roman"/>
          <w:sz w:val="24"/>
          <w:szCs w:val="24"/>
          <w:highlight w:val="none"/>
          <w:lang w:eastAsia="ru-RU"/>
        </w:rPr>
      </w:r>
      <w:r>
        <w:rPr>
          <w:rFonts w:ascii="Times New Roman" w:hAnsi="Times New Roman"/>
          <w:b/>
          <w:sz w:val="24"/>
          <w:szCs w:val="24"/>
        </w:rPr>
        <w:t xml:space="preserve">ИС Свой </w:t>
      </w:r>
      <w:r>
        <w:rPr>
          <w:rFonts w:ascii="Times New Roman" w:hAnsi="Times New Roman"/>
          <w:b/>
          <w:sz w:val="24"/>
          <w:szCs w:val="24"/>
        </w:rPr>
        <w:t xml:space="preserve">Б</w:t>
      </w:r>
      <w:r>
        <w:rPr>
          <w:rFonts w:ascii="Times New Roman" w:hAnsi="Times New Roman"/>
          <w:b/>
          <w:sz w:val="24"/>
          <w:szCs w:val="24"/>
        </w:rPr>
        <w:t xml:space="preserve">изнес</w:t>
      </w:r>
      <w:r>
        <w:rPr>
          <w:rFonts w:ascii="Times New Roman" w:hAnsi="Times New Roman"/>
          <w:sz w:val="24"/>
          <w:szCs w:val="24"/>
        </w:rPr>
        <w:t xml:space="preserve"> – информационная система «Цифровой канал обслуживания юр</w:t>
      </w:r>
      <w:r>
        <w:rPr>
          <w:rFonts w:ascii="Times New Roman" w:hAnsi="Times New Roman"/>
          <w:sz w:val="24"/>
          <w:szCs w:val="24"/>
        </w:rPr>
        <w:t xml:space="preserve">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w:t>
      </w:r>
      <w:r>
        <w:rPr>
          <w:rFonts w:ascii="Times New Roman" w:hAnsi="Times New Roman"/>
          <w:sz w:val="24"/>
          <w:szCs w:val="24"/>
        </w:rPr>
        <w:t xml:space="preserve">ычислительных средств обработки информации, персональных компьютеров/мобильных устройств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w:t>
      </w:r>
      <w:r>
        <w:rPr>
          <w:rFonts w:ascii="Times New Roman" w:hAnsi="Times New Roman"/>
          <w:sz w:val="24"/>
          <w:szCs w:val="24"/>
        </w:rPr>
        <w:t xml:space="preserve">уществляет свою деятельность в соответствии со ст. 3 Федерального закона от 06.04.2011 № 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r>
        <w:rPr>
          <w:rFonts w:ascii="Times New Roman" w:hAnsi="Times New Roman"/>
          <w:b/>
          <w:bCs/>
          <w:sz w:val="24"/>
          <w:szCs w:val="24"/>
        </w:rPr>
      </w:r>
      <w:r>
        <w:rPr>
          <w:rFonts w:ascii="Times New Roman" w:hAnsi="Times New Roman"/>
          <w:b/>
          <w:bCs/>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eastAsia="Times New Roman"/>
          <w:sz w:val="24"/>
          <w:szCs w:val="24"/>
          <w:highlight w:val="none"/>
          <w:lang w:eastAsia="ru-RU"/>
        </w:rPr>
      </w:pPr>
      <w:r>
        <w:rPr>
          <w:rFonts w:ascii="Times New Roman" w:hAnsi="Times New Roman" w:eastAsia="Times New Roman"/>
          <w:b/>
          <w:sz w:val="24"/>
          <w:szCs w:val="24"/>
          <w:lang w:eastAsia="ru-RU"/>
        </w:rPr>
        <w:t xml:space="preserve">Карточка</w:t>
      </w:r>
      <w:r>
        <w:rPr>
          <w:rFonts w:ascii="Times New Roman" w:hAnsi="Times New Roman" w:eastAsia="Times New Roman"/>
          <w:sz w:val="24"/>
          <w:szCs w:val="24"/>
          <w:lang w:eastAsia="ru-RU"/>
        </w:rPr>
        <w:t xml:space="preserve"> – карточка с образцами подписей и оттиска печати по форме Банка. Карточка не оформляется и не представляется Клиентом в Банк, если распоряжение денежными средствами, находящимися на Счете, осуществляется только в электронном виде посредством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ИС Свой</w:t>
      </w:r>
      <w:r>
        <w:rPr>
          <w:rFonts w:ascii="Times New Roman" w:hAnsi="Times New Roman" w:eastAsia="Times New Roman"/>
          <w:sz w:val="24"/>
          <w:szCs w:val="24"/>
          <w:lang w:eastAsia="ru-RU"/>
        </w:rPr>
        <w:t xml:space="preserve"> Бизнес</w:t>
      </w:r>
      <w:r>
        <w:rPr>
          <w:rFonts w:ascii="Times New Roman" w:hAnsi="Times New Roman" w:eastAsia="Times New Roman"/>
          <w:sz w:val="24"/>
          <w:szCs w:val="24"/>
          <w:lang w:eastAsia="ru-RU"/>
        </w:rPr>
        <w:t xml:space="preserve">, б</w:t>
      </w:r>
      <w:r>
        <w:rPr>
          <w:rFonts w:ascii="Times New Roman" w:hAnsi="Times New Roman" w:eastAsia="Times New Roman"/>
          <w:sz w:val="24"/>
          <w:szCs w:val="24"/>
          <w:lang w:eastAsia="ru-RU"/>
        </w:rPr>
        <w:t xml:space="preserve">ез представления в Банк распоряжения о переводе денежных средств на бумажном носителе, а также по Счету не предполагается совершение кассовых операций</w:t>
      </w:r>
      <w:r>
        <w:rPr>
          <w:rFonts w:ascii="Times New Roman" w:hAnsi="Times New Roman" w:eastAsia="Times New Roman"/>
          <w:sz w:val="24"/>
          <w:szCs w:val="24"/>
          <w:lang w:eastAsia="ru-RU"/>
        </w:rPr>
        <w:t xml:space="preserve">. В данном случае Клиент предоставляет в Банк соглашение о количестве и сочетании подписей по форме Банка.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lang w:eastAsia="ru-RU"/>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Клиент</w:t>
      </w:r>
      <w:r>
        <w:rPr>
          <w:rFonts w:ascii="Times New Roman" w:hAnsi="Times New Roman"/>
          <w:b/>
          <w:sz w:val="24"/>
          <w:szCs w:val="24"/>
        </w:rPr>
        <w:t xml:space="preserve"> – </w:t>
      </w:r>
      <w:r>
        <w:rPr>
          <w:rFonts w:ascii="Times New Roman" w:hAnsi="Times New Roman"/>
          <w:sz w:val="24"/>
          <w:szCs w:val="24"/>
        </w:rPr>
        <w:t xml:space="preserve">резидент или нерезидент Российской Федерации </w:t>
      </w:r>
      <w:r>
        <w:rPr>
          <w:rFonts w:ascii="Times New Roman" w:hAnsi="Times New Roman"/>
          <w:sz w:val="24"/>
          <w:szCs w:val="24"/>
        </w:rPr>
        <w:t xml:space="preserve">- </w:t>
      </w:r>
      <w:r>
        <w:rPr>
          <w:rFonts w:ascii="Times New Roman" w:hAnsi="Times New Roman"/>
          <w:sz w:val="24"/>
          <w:szCs w:val="24"/>
        </w:rPr>
        <w:t xml:space="preserve">юридическое лицо (за исключением кредитных организаций)/индивидуальный предприниматель/физическое лицо, занимающееся в установленном законодательством</w:t>
      </w:r>
      <w:r>
        <w:rPr>
          <w:rFonts w:ascii="Times New Roman" w:hAnsi="Times New Roman"/>
          <w:sz w:val="24"/>
          <w:szCs w:val="24"/>
        </w:rPr>
        <w:t xml:space="preserve"> Р</w:t>
      </w:r>
      <w:r>
        <w:rPr>
          <w:rFonts w:ascii="Times New Roman" w:hAnsi="Times New Roman"/>
          <w:sz w:val="24"/>
          <w:szCs w:val="24"/>
        </w:rPr>
        <w:t xml:space="preserve">оссийской Федерации</w:t>
      </w:r>
      <w:r>
        <w:rPr>
          <w:rFonts w:ascii="Times New Roman" w:hAnsi="Times New Roman"/>
          <w:sz w:val="24"/>
          <w:szCs w:val="24"/>
        </w:rPr>
        <w:t xml:space="preserve"> порядке частной практикой.</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Корпоративная карта (Бизнес-карта) </w:t>
      </w:r>
      <w:r>
        <w:rPr>
          <w:rFonts w:ascii="Times New Roman" w:hAnsi="Times New Roman"/>
          <w:sz w:val="24"/>
          <w:szCs w:val="24"/>
        </w:rPr>
        <w:t xml:space="preserve">– расчетная (дебетовая) платежн</w:t>
      </w:r>
      <w:r>
        <w:rPr>
          <w:rFonts w:ascii="Times New Roman" w:hAnsi="Times New Roman"/>
          <w:sz w:val="24"/>
          <w:szCs w:val="24"/>
        </w:rPr>
        <w:t xml:space="preserve">ая карта (персонифицированная/неперсонифицированная), выпускаемая Банком с целью оплаты расходов, связанных с деятельностью Клиента – резидента Российской Федерации, в том числе оплатой командировочных и представительских расходов, в предприятиях торговли/</w:t>
      </w:r>
      <w:r>
        <w:rPr>
          <w:rFonts w:ascii="Times New Roman" w:hAnsi="Times New Roman"/>
          <w:sz w:val="24"/>
          <w:szCs w:val="24"/>
        </w:rPr>
        <w:t xml:space="preserve"> </w:t>
      </w:r>
      <w:r>
        <w:rPr>
          <w:rFonts w:ascii="Times New Roman" w:hAnsi="Times New Roman"/>
          <w:sz w:val="24"/>
          <w:szCs w:val="24"/>
        </w:rPr>
        <w:t xml:space="preserve">сервиса, получения на эти цели наличных денежных средств в пунктах выдачи наличных и банкоматах Банка и в сторонних кредитных организациях, а также внесения наличных денежных средств на банковский счет за исключением специальных банковск</w:t>
      </w:r>
      <w:r>
        <w:rPr>
          <w:rFonts w:ascii="Times New Roman" w:hAnsi="Times New Roman"/>
          <w:sz w:val="24"/>
          <w:szCs w:val="24"/>
        </w:rPr>
        <w:t xml:space="preserve">их счетов (специальный банковский счет платежного агента/банковского платежного агента (субагента)/поставщика/специальный брокерский счет, а также счет доверительного управления средствами пенсионных накоплений, специальный банковский счет для формирования</w:t>
      </w:r>
      <w:r>
        <w:rPr>
          <w:rFonts w:ascii="Times New Roman" w:hAnsi="Times New Roman"/>
          <w:sz w:val="24"/>
          <w:szCs w:val="24"/>
        </w:rPr>
        <w:t xml:space="preserve"> фонда капитального ремонта, номинальный социальный счет, публичный депозитный счет и т.д.) через банкоматы/ИПТ Банка. Использование Бизнес-карты регулируется законодательством Российской Федерации, а также отдельным договором </w:t>
        <w:br/>
        <w:t xml:space="preserve">и отдельным тарифным планом.</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b/>
          <w:sz w:val="24"/>
          <w:szCs w:val="24"/>
        </w:rPr>
      </w:pPr>
      <w:r>
        <w:rPr>
          <w:rFonts w:ascii="Times New Roman" w:hAnsi="Times New Roman"/>
          <w:b/>
          <w:sz w:val="24"/>
        </w:rPr>
        <w:t xml:space="preserve">Подразделение Банка</w:t>
      </w:r>
      <w:r>
        <w:rPr>
          <w:rFonts w:ascii="Times New Roman" w:hAnsi="Times New Roman"/>
          <w:sz w:val="24"/>
        </w:rPr>
        <w:t xml:space="preserve"> – филиал и дополнительные офисы филиала/дополнительные офисы Банка, организационно подчиненные головному офису Банка.</w:t>
      </w:r>
      <w:r>
        <w:rPr>
          <w:rFonts w:ascii="Times New Roman" w:hAnsi="Times New Roman"/>
          <w:b/>
          <w:sz w:val="24"/>
          <w:szCs w:val="24"/>
        </w:rPr>
      </w:r>
      <w:r>
        <w:rPr>
          <w:rFonts w:ascii="Times New Roman" w:hAnsi="Times New Roman"/>
          <w:b/>
          <w:sz w:val="24"/>
          <w:szCs w:val="24"/>
        </w:rPr>
      </w:r>
    </w:p>
    <w:p>
      <w:pPr>
        <w:pStyle w:val="1443"/>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b/>
          <w:sz w:val="24"/>
          <w:szCs w:val="24"/>
        </w:rPr>
        <w:t xml:space="preserve">Получатель средств –</w:t>
      </w:r>
      <w:r>
        <w:rPr>
          <w:rFonts w:ascii="Times New Roman" w:hAnsi="Times New Roman"/>
          <w:sz w:val="24"/>
          <w:szCs w:val="24"/>
        </w:rPr>
        <w:t xml:space="preserve"> </w:t>
      </w:r>
      <w:r>
        <w:rPr>
          <w:rFonts w:ascii="Times New Roman" w:hAnsi="Times New Roman"/>
          <w:sz w:val="24"/>
          <w:szCs w:val="24"/>
        </w:rPr>
        <w:t xml:space="preserve">юридическое лицо, индивидуальный предприниматель, физическое лицо, в том числе лицо</w:t>
      </w:r>
      <w:r>
        <w:rPr>
          <w:rFonts w:ascii="Times New Roman" w:hAnsi="Times New Roman"/>
          <w:sz w:val="24"/>
          <w:szCs w:val="24"/>
        </w:rPr>
        <w:t xml:space="preserve">,</w:t>
      </w:r>
      <w:r>
        <w:rPr>
          <w:rFonts w:ascii="Times New Roman" w:hAnsi="Times New Roman"/>
          <w:sz w:val="24"/>
          <w:szCs w:val="24"/>
        </w:rPr>
        <w:t xml:space="preserve"> занимающееся в установленном законодательством Р</w:t>
      </w:r>
      <w:r>
        <w:rPr>
          <w:rFonts w:ascii="Times New Roman" w:hAnsi="Times New Roman"/>
          <w:sz w:val="24"/>
          <w:szCs w:val="24"/>
        </w:rPr>
        <w:t xml:space="preserve">оссийской </w:t>
      </w:r>
      <w:r>
        <w:rPr>
          <w:rFonts w:ascii="Times New Roman" w:hAnsi="Times New Roman"/>
          <w:sz w:val="24"/>
          <w:szCs w:val="24"/>
        </w:rPr>
        <w:t xml:space="preserve">Ф</w:t>
      </w:r>
      <w:r>
        <w:rPr>
          <w:rFonts w:ascii="Times New Roman" w:hAnsi="Times New Roman"/>
          <w:sz w:val="24"/>
          <w:szCs w:val="24"/>
        </w:rPr>
        <w:t xml:space="preserve">едерации</w:t>
      </w:r>
      <w:r>
        <w:rPr>
          <w:rFonts w:ascii="Times New Roman" w:hAnsi="Times New Roman"/>
          <w:sz w:val="24"/>
          <w:szCs w:val="24"/>
        </w:rPr>
        <w:t xml:space="preserve"> порядке частной практикой, предъявившее распоряжение к Счету </w:t>
      </w:r>
      <w:r>
        <w:rPr>
          <w:rFonts w:ascii="Times New Roman" w:hAnsi="Times New Roman"/>
          <w:sz w:val="24"/>
          <w:szCs w:val="24"/>
        </w:rPr>
        <w:t xml:space="preserve">Клиента </w:t>
      </w:r>
      <w:r>
        <w:rPr>
          <w:rFonts w:ascii="Times New Roman" w:hAnsi="Times New Roman"/>
          <w:sz w:val="24"/>
          <w:szCs w:val="24"/>
        </w:rPr>
        <w:t xml:space="preserve">на списание денежных средств в свою пользу</w:t>
      </w:r>
      <w:r>
        <w:rPr>
          <w:rFonts w:ascii="Times New Roman" w:hAnsi="Times New Roman"/>
          <w:sz w:val="24"/>
          <w:szCs w:val="24"/>
        </w:rPr>
        <w:t xml:space="preserve">. Условия такого списания оформля</w:t>
      </w:r>
      <w:r>
        <w:rPr>
          <w:rFonts w:ascii="Times New Roman" w:hAnsi="Times New Roman"/>
          <w:sz w:val="24"/>
          <w:szCs w:val="24"/>
        </w:rPr>
        <w:t xml:space="preserve">ю</w:t>
      </w:r>
      <w:r>
        <w:rPr>
          <w:rFonts w:ascii="Times New Roman" w:hAnsi="Times New Roman"/>
          <w:sz w:val="24"/>
          <w:szCs w:val="24"/>
        </w:rPr>
        <w:t xml:space="preserve">тся </w:t>
      </w:r>
      <w:r>
        <w:rPr>
          <w:rFonts w:ascii="Times New Roman" w:hAnsi="Times New Roman"/>
          <w:sz w:val="24"/>
          <w:szCs w:val="24"/>
        </w:rPr>
        <w:t xml:space="preserve">между Банком и Клиентом </w:t>
      </w:r>
      <w:r>
        <w:rPr>
          <w:rFonts w:ascii="Times New Roman" w:hAnsi="Times New Roman"/>
          <w:sz w:val="24"/>
          <w:szCs w:val="24"/>
        </w:rPr>
        <w:t xml:space="preserve">по типовой форме С</w:t>
      </w:r>
      <w:r>
        <w:rPr>
          <w:rFonts w:ascii="Times New Roman" w:hAnsi="Times New Roman"/>
          <w:sz w:val="24"/>
          <w:szCs w:val="24"/>
        </w:rPr>
        <w:t xml:space="preserve">оглашени</w:t>
      </w:r>
      <w:r>
        <w:rPr>
          <w:rFonts w:ascii="Times New Roman" w:hAnsi="Times New Roman"/>
          <w:sz w:val="24"/>
          <w:szCs w:val="24"/>
        </w:rPr>
        <w:t xml:space="preserve">я</w:t>
      </w:r>
      <w:r>
        <w:rPr>
          <w:rFonts w:ascii="Times New Roman" w:hAnsi="Times New Roman"/>
          <w:sz w:val="24"/>
          <w:szCs w:val="24"/>
        </w:rPr>
        <w:t xml:space="preserve"> </w:t>
      </w:r>
      <w:r>
        <w:rPr>
          <w:rFonts w:ascii="Times New Roman" w:hAnsi="Times New Roman"/>
          <w:sz w:val="24"/>
          <w:szCs w:val="24"/>
        </w:rPr>
        <w:t xml:space="preserve">об условиях списания денежных средств </w:t>
      </w:r>
      <w:r>
        <w:rPr>
          <w:rFonts w:ascii="Times New Roman" w:hAnsi="Times New Roman"/>
          <w:sz w:val="24"/>
          <w:szCs w:val="24"/>
        </w:rPr>
        <w:t xml:space="preserve">по требованиям (распоряжениям) получателя средств</w:t>
      </w:r>
      <w:r>
        <w:rPr>
          <w:rFonts w:ascii="Times New Roman" w:hAnsi="Times New Roman"/>
          <w:sz w:val="24"/>
          <w:szCs w:val="24"/>
        </w:rPr>
        <w:t xml:space="preserve">, утвержденного Банком, либо по иной форме, согласованной Банком</w:t>
      </w:r>
      <w:r>
        <w:rPr>
          <w:rStyle w:val="1448"/>
          <w:rFonts w:ascii="Times New Roman" w:hAnsi="Times New Roman"/>
          <w:sz w:val="24"/>
          <w:szCs w:val="24"/>
        </w:rPr>
        <w:footnoteReference w:id="3"/>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Счет</w:t>
      </w:r>
      <w:r>
        <w:rPr>
          <w:rFonts w:ascii="Times New Roman" w:hAnsi="Times New Roman"/>
          <w:sz w:val="24"/>
          <w:szCs w:val="24"/>
        </w:rPr>
        <w:t xml:space="preserve"> </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банковский счет</w:t>
      </w:r>
      <w:r>
        <w:rPr>
          <w:rFonts w:ascii="Times New Roman" w:hAnsi="Times New Roman"/>
          <w:sz w:val="24"/>
          <w:szCs w:val="24"/>
        </w:rPr>
        <w:t xml:space="preserve"> (в том числе специальные банковские счета: специальный банковский счет платежного агента/банковского платежного агента (субагента)/поставщика/специальный брокерский счет</w:t>
      </w:r>
      <w:r>
        <w:t xml:space="preserve">, </w:t>
      </w:r>
      <w:r>
        <w:rPr>
          <w:rFonts w:ascii="Times New Roman" w:hAnsi="Times New Roman"/>
          <w:sz w:val="24"/>
          <w:szCs w:val="24"/>
        </w:rPr>
        <w:t xml:space="preserve">а также счет доверительного управления средствами пенсионных накоплений (далее – Счет ДУ СПН))</w:t>
      </w:r>
      <w:r>
        <w:rPr>
          <w:rFonts w:ascii="Times New Roman" w:hAnsi="Times New Roman"/>
          <w:sz w:val="24"/>
          <w:szCs w:val="24"/>
        </w:rPr>
        <w:t xml:space="preserve"> в валюте Российской Федерации</w:t>
      </w:r>
      <w:r>
        <w:rPr>
          <w:rFonts w:ascii="Times New Roman" w:hAnsi="Times New Roman"/>
          <w:sz w:val="24"/>
          <w:szCs w:val="24"/>
        </w:rPr>
        <w:t xml:space="preserve"> или в иностранной валюте</w:t>
      </w:r>
      <w:r>
        <w:rPr>
          <w:rFonts w:ascii="Times New Roman" w:hAnsi="Times New Roman"/>
          <w:sz w:val="24"/>
          <w:szCs w:val="24"/>
        </w:rPr>
        <w:t xml:space="preserve">, открываемый Банком Клиенту</w:t>
      </w:r>
      <w:r>
        <w:rPr>
          <w:rFonts w:ascii="Times New Roman" w:hAnsi="Times New Roman"/>
          <w:sz w:val="24"/>
          <w:szCs w:val="24"/>
        </w:rPr>
        <w:t xml:space="preserve"> на основании заключенного между Банком и Клиентом Договора</w:t>
      </w:r>
      <w:r>
        <w:rPr>
          <w:rFonts w:ascii="Times New Roman" w:hAnsi="Times New Roman"/>
          <w:sz w:val="24"/>
          <w:szCs w:val="24"/>
        </w:rPr>
        <w:t xml:space="preserve">, по которому Банк осуществляет </w:t>
      </w:r>
      <w:r>
        <w:rPr>
          <w:rFonts w:ascii="Times New Roman" w:hAnsi="Times New Roman"/>
          <w:sz w:val="24"/>
          <w:szCs w:val="24"/>
        </w:rPr>
        <w:t xml:space="preserve">расчетно-кассовое обслуживание Клиента </w:t>
      </w:r>
      <w:r>
        <w:rPr>
          <w:rFonts w:ascii="Times New Roman" w:hAnsi="Times New Roman"/>
          <w:sz w:val="24"/>
          <w:szCs w:val="24"/>
        </w:rPr>
        <w:t xml:space="preserve">в соответствии с действующим законодательством Р</w:t>
      </w:r>
      <w:r>
        <w:rPr>
          <w:rFonts w:ascii="Times New Roman" w:hAnsi="Times New Roman"/>
          <w:sz w:val="24"/>
          <w:szCs w:val="24"/>
        </w:rPr>
        <w:t xml:space="preserve">оссийской Федерации и настоящими Условиями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Тариф</w:t>
      </w:r>
      <w:r>
        <w:rPr>
          <w:rFonts w:ascii="Times New Roman" w:hAnsi="Times New Roman"/>
          <w:b/>
          <w:sz w:val="24"/>
          <w:szCs w:val="24"/>
        </w:rPr>
        <w:t xml:space="preserve">ы Банка</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утвержденны</w:t>
      </w:r>
      <w:r>
        <w:rPr>
          <w:rFonts w:ascii="Times New Roman" w:hAnsi="Times New Roman"/>
          <w:sz w:val="24"/>
          <w:szCs w:val="24"/>
        </w:rPr>
        <w:t xml:space="preserve">е</w:t>
      </w:r>
      <w:r>
        <w:rPr>
          <w:rFonts w:ascii="Times New Roman" w:hAnsi="Times New Roman"/>
          <w:sz w:val="24"/>
          <w:szCs w:val="24"/>
        </w:rPr>
        <w:t xml:space="preserve"> </w:t>
      </w:r>
      <w:r>
        <w:rPr>
          <w:rFonts w:ascii="Times New Roman" w:hAnsi="Times New Roman"/>
          <w:sz w:val="24"/>
          <w:szCs w:val="24"/>
        </w:rPr>
        <w:t xml:space="preserve">Банк</w:t>
      </w:r>
      <w:r>
        <w:rPr>
          <w:rFonts w:ascii="Times New Roman" w:hAnsi="Times New Roman"/>
          <w:sz w:val="24"/>
          <w:szCs w:val="24"/>
        </w:rPr>
        <w:t xml:space="preserve">ом</w:t>
      </w:r>
      <w:r>
        <w:rPr>
          <w:rFonts w:ascii="Times New Roman" w:hAnsi="Times New Roman"/>
          <w:sz w:val="24"/>
          <w:szCs w:val="24"/>
        </w:rPr>
        <w:t xml:space="preserve"> тарифы, определяющие размер комиссионного вознаграждения </w:t>
      </w:r>
      <w:r>
        <w:rPr>
          <w:rFonts w:ascii="Times New Roman" w:hAnsi="Times New Roman"/>
          <w:sz w:val="24"/>
          <w:szCs w:val="24"/>
        </w:rPr>
        <w:t xml:space="preserve">(и порядок его взимания) </w:t>
      </w:r>
      <w:r>
        <w:rPr>
          <w:rFonts w:ascii="Times New Roman" w:hAnsi="Times New Roman"/>
          <w:sz w:val="24"/>
          <w:szCs w:val="24"/>
        </w:rPr>
        <w:t xml:space="preserve">за</w:t>
      </w:r>
      <w:r>
        <w:rPr>
          <w:rFonts w:ascii="Times New Roman" w:hAnsi="Times New Roman"/>
          <w:sz w:val="24"/>
          <w:szCs w:val="24"/>
        </w:rPr>
        <w:t xml:space="preserve"> расчетно-касс</w:t>
      </w:r>
      <w:r>
        <w:rPr>
          <w:rFonts w:ascii="Times New Roman" w:hAnsi="Times New Roman"/>
          <w:sz w:val="24"/>
          <w:szCs w:val="24"/>
        </w:rPr>
        <w:t xml:space="preserve">ово</w:t>
      </w:r>
      <w:r>
        <w:rPr>
          <w:rFonts w:ascii="Times New Roman" w:hAnsi="Times New Roman"/>
          <w:sz w:val="24"/>
          <w:szCs w:val="24"/>
        </w:rPr>
        <w:t xml:space="preserve">е</w:t>
      </w:r>
      <w:r>
        <w:rPr>
          <w:rFonts w:ascii="Times New Roman" w:hAnsi="Times New Roman"/>
          <w:sz w:val="24"/>
          <w:szCs w:val="24"/>
        </w:rPr>
        <w:t xml:space="preserve"> обслуживани</w:t>
      </w:r>
      <w:r>
        <w:rPr>
          <w:rFonts w:ascii="Times New Roman" w:hAnsi="Times New Roman"/>
          <w:sz w:val="24"/>
          <w:szCs w:val="24"/>
        </w:rPr>
        <w:t xml:space="preserve">е</w:t>
      </w:r>
      <w:r>
        <w:rPr>
          <w:rFonts w:ascii="Times New Roman" w:hAnsi="Times New Roman"/>
          <w:sz w:val="24"/>
          <w:szCs w:val="24"/>
        </w:rPr>
        <w:t xml:space="preserve"> Клиента, в том числе размер комиссионного вознаграждения за услуги</w:t>
      </w:r>
      <w:r>
        <w:rPr>
          <w:rFonts w:ascii="Times New Roman" w:hAnsi="Times New Roman"/>
          <w:sz w:val="24"/>
          <w:szCs w:val="24"/>
        </w:rPr>
        <w:t xml:space="preserve">,</w:t>
      </w:r>
      <w:r>
        <w:rPr>
          <w:rFonts w:ascii="Times New Roman" w:hAnsi="Times New Roman"/>
          <w:sz w:val="24"/>
          <w:szCs w:val="24"/>
        </w:rPr>
        <w:t xml:space="preserve"> связанные с открытием, ведением </w:t>
      </w:r>
      <w:r>
        <w:rPr>
          <w:rFonts w:ascii="Times New Roman" w:hAnsi="Times New Roman"/>
          <w:sz w:val="24"/>
          <w:szCs w:val="24"/>
        </w:rPr>
        <w:t xml:space="preserve">Счета </w:t>
      </w:r>
      <w:r>
        <w:rPr>
          <w:rFonts w:ascii="Times New Roman" w:hAnsi="Times New Roman"/>
          <w:sz w:val="24"/>
          <w:szCs w:val="24"/>
        </w:rPr>
        <w:t xml:space="preserve">и </w:t>
      </w:r>
      <w:r>
        <w:rPr>
          <w:rFonts w:ascii="Times New Roman" w:hAnsi="Times New Roman"/>
          <w:sz w:val="24"/>
          <w:szCs w:val="24"/>
        </w:rPr>
        <w:t xml:space="preserve">предоставлением иных </w:t>
      </w:r>
      <w:r>
        <w:rPr>
          <w:rFonts w:ascii="Times New Roman" w:hAnsi="Times New Roman"/>
          <w:sz w:val="24"/>
          <w:szCs w:val="24"/>
        </w:rPr>
        <w:t xml:space="preserve">банковских услуг</w:t>
      </w:r>
      <w:r>
        <w:rPr>
          <w:rFonts w:ascii="Times New Roman" w:hAnsi="Times New Roman"/>
          <w:sz w:val="24"/>
          <w:szCs w:val="24"/>
        </w:rPr>
        <w:t xml:space="preserve"> </w:t>
      </w:r>
      <w:r>
        <w:rPr>
          <w:rFonts w:ascii="Times New Roman" w:hAnsi="Times New Roman"/>
          <w:sz w:val="24"/>
          <w:szCs w:val="24"/>
        </w:rPr>
        <w:t xml:space="preserve">в</w:t>
      </w:r>
      <w:r>
        <w:rPr>
          <w:rFonts w:ascii="Times New Roman" w:hAnsi="Times New Roman"/>
          <w:sz w:val="24"/>
          <w:szCs w:val="24"/>
        </w:rPr>
        <w:t xml:space="preserve"> рамках Договора. </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shd w:val="clear" w:color="auto" w:fill="ffffff"/>
        <w:tabs>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Транзитный валютный счет</w:t>
      </w:r>
      <w:r>
        <w:rPr>
          <w:rFonts w:ascii="Times New Roman" w:hAnsi="Times New Roman"/>
          <w:sz w:val="24"/>
          <w:szCs w:val="24"/>
        </w:rPr>
        <w:t xml:space="preserve"> – </w:t>
      </w:r>
      <w:r>
        <w:rPr>
          <w:rFonts w:ascii="Times New Roman" w:hAnsi="Times New Roman"/>
          <w:sz w:val="24"/>
          <w:szCs w:val="24"/>
        </w:rPr>
        <w:t xml:space="preserve">счет, </w:t>
      </w:r>
      <w:r>
        <w:rPr>
          <w:rFonts w:ascii="Times New Roman" w:hAnsi="Times New Roman"/>
          <w:sz w:val="24"/>
          <w:szCs w:val="24"/>
        </w:rPr>
        <w:t xml:space="preserve">открываемый Банком </w:t>
      </w:r>
      <w:r>
        <w:rPr>
          <w:rFonts w:ascii="Times New Roman" w:hAnsi="Times New Roman"/>
          <w:sz w:val="24"/>
          <w:szCs w:val="24"/>
        </w:rPr>
        <w:t xml:space="preserve">К</w:t>
      </w:r>
      <w:r>
        <w:rPr>
          <w:rFonts w:ascii="Times New Roman" w:hAnsi="Times New Roman"/>
          <w:sz w:val="24"/>
          <w:szCs w:val="24"/>
        </w:rPr>
        <w:t xml:space="preserve">лиенту</w:t>
      </w:r>
      <w:r>
        <w:rPr>
          <w:rFonts w:ascii="Times New Roman" w:hAnsi="Times New Roman"/>
          <w:sz w:val="24"/>
          <w:szCs w:val="24"/>
        </w:rPr>
        <w:t xml:space="preserve"> </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резиденту одновременно </w:t>
      </w:r>
      <w:r>
        <w:rPr>
          <w:rFonts w:ascii="Times New Roman" w:hAnsi="Times New Roman"/>
          <w:sz w:val="24"/>
          <w:szCs w:val="24"/>
          <w:lang w:val="en-US"/>
        </w:rPr>
        <w:t xml:space="preserve">c</w:t>
      </w:r>
      <w:r>
        <w:rPr>
          <w:rFonts w:ascii="Times New Roman" w:hAnsi="Times New Roman"/>
          <w:sz w:val="24"/>
          <w:szCs w:val="24"/>
        </w:rPr>
        <w:t xml:space="preserve"> открытием </w:t>
      </w:r>
      <w:r>
        <w:rPr>
          <w:rFonts w:ascii="Times New Roman" w:hAnsi="Times New Roman"/>
          <w:sz w:val="24"/>
          <w:szCs w:val="24"/>
        </w:rPr>
        <w:t xml:space="preserve">С</w:t>
      </w:r>
      <w:r>
        <w:rPr>
          <w:rFonts w:ascii="Times New Roman" w:hAnsi="Times New Roman"/>
          <w:sz w:val="24"/>
          <w:szCs w:val="24"/>
        </w:rPr>
        <w:t xml:space="preserve">чета в иностранной валюте</w:t>
      </w:r>
      <w:r>
        <w:rPr>
          <w:rFonts w:ascii="Times New Roman" w:hAnsi="Times New Roman"/>
          <w:sz w:val="24"/>
          <w:szCs w:val="24"/>
        </w:rPr>
        <w:t xml:space="preserve"> для</w:t>
      </w:r>
      <w:r>
        <w:rPr>
          <w:rFonts w:ascii="Times New Roman" w:hAnsi="Times New Roman"/>
          <w:sz w:val="24"/>
          <w:szCs w:val="24"/>
        </w:rPr>
        <w:t xml:space="preserve"> </w:t>
      </w:r>
      <w:r>
        <w:rPr>
          <w:rFonts w:ascii="Times New Roman" w:hAnsi="Times New Roman"/>
          <w:sz w:val="24"/>
          <w:szCs w:val="24"/>
        </w:rPr>
        <w:t xml:space="preserve">идентификации поступлений иностранной валюты в пользу </w:t>
      </w:r>
      <w:r>
        <w:rPr>
          <w:rFonts w:ascii="Times New Roman" w:hAnsi="Times New Roman"/>
          <w:sz w:val="24"/>
          <w:szCs w:val="24"/>
        </w:rPr>
        <w:t xml:space="preserve">К</w:t>
      </w:r>
      <w:r>
        <w:rPr>
          <w:rFonts w:ascii="Times New Roman" w:hAnsi="Times New Roman"/>
          <w:sz w:val="24"/>
          <w:szCs w:val="24"/>
        </w:rPr>
        <w:t xml:space="preserve">лиент</w:t>
      </w:r>
      <w:r>
        <w:rPr>
          <w:rFonts w:ascii="Times New Roman" w:hAnsi="Times New Roman"/>
          <w:sz w:val="24"/>
          <w:szCs w:val="24"/>
        </w:rPr>
        <w:t xml:space="preserve">а</w:t>
      </w:r>
      <w:r>
        <w:rPr>
          <w:rFonts w:ascii="Times New Roman" w:hAnsi="Times New Roman"/>
          <w:sz w:val="24"/>
          <w:szCs w:val="24"/>
        </w:rPr>
        <w:t xml:space="preserve">-резидент</w:t>
      </w:r>
      <w:r>
        <w:rPr>
          <w:rFonts w:ascii="Times New Roman" w:hAnsi="Times New Roman"/>
          <w:sz w:val="24"/>
          <w:szCs w:val="24"/>
        </w:rPr>
        <w:t xml:space="preserve">а</w:t>
      </w:r>
      <w:r>
        <w:rPr>
          <w:rFonts w:ascii="Times New Roman" w:hAnsi="Times New Roman"/>
          <w:sz w:val="24"/>
          <w:szCs w:val="24"/>
        </w:rPr>
        <w:t xml:space="preserve"> и в целях учета валютных операций.</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Условия</w:t>
      </w:r>
      <w:r>
        <w:rPr>
          <w:rFonts w:ascii="Times New Roman" w:hAnsi="Times New Roman"/>
          <w:sz w:val="24"/>
          <w:szCs w:val="24"/>
        </w:rPr>
        <w:t xml:space="preserve"> </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настоящие </w:t>
      </w:r>
      <w:r>
        <w:rPr>
          <w:rFonts w:ascii="Times New Roman" w:hAnsi="Times New Roman"/>
          <w:sz w:val="24"/>
          <w:szCs w:val="24"/>
        </w:rPr>
        <w:t xml:space="preserve">У</w:t>
      </w:r>
      <w:r>
        <w:rPr>
          <w:rFonts w:ascii="Times New Roman" w:hAnsi="Times New Roman"/>
          <w:sz w:val="24"/>
          <w:szCs w:val="24"/>
        </w:rPr>
        <w:t xml:space="preserve">словия открытия</w:t>
      </w:r>
      <w:r>
        <w:rPr>
          <w:rFonts w:ascii="Times New Roman" w:hAnsi="Times New Roman"/>
          <w:sz w:val="24"/>
          <w:szCs w:val="24"/>
        </w:rPr>
        <w:t xml:space="preserve"> банковск</w:t>
      </w:r>
      <w:r>
        <w:rPr>
          <w:rFonts w:ascii="Times New Roman" w:hAnsi="Times New Roman"/>
          <w:sz w:val="24"/>
          <w:szCs w:val="24"/>
        </w:rPr>
        <w:t xml:space="preserve">их</w:t>
      </w:r>
      <w:r>
        <w:rPr>
          <w:rFonts w:ascii="Times New Roman" w:hAnsi="Times New Roman"/>
          <w:sz w:val="24"/>
          <w:szCs w:val="24"/>
        </w:rPr>
        <w:t xml:space="preserve"> счет</w:t>
      </w:r>
      <w:r>
        <w:rPr>
          <w:rFonts w:ascii="Times New Roman" w:hAnsi="Times New Roman"/>
          <w:sz w:val="24"/>
          <w:szCs w:val="24"/>
        </w:rPr>
        <w:t xml:space="preserve">ов</w:t>
      </w:r>
      <w:r>
        <w:rPr>
          <w:rFonts w:ascii="Times New Roman" w:hAnsi="Times New Roman"/>
          <w:sz w:val="24"/>
          <w:szCs w:val="24"/>
        </w:rPr>
        <w:t xml:space="preserve"> и расчетно-кассового обслуживания </w:t>
      </w:r>
      <w:r>
        <w:rPr>
          <w:rFonts w:ascii="Times New Roman" w:hAnsi="Times New Roman"/>
          <w:sz w:val="24"/>
          <w:szCs w:val="24"/>
        </w:rPr>
        <w:t xml:space="preserve">к</w:t>
      </w:r>
      <w:r>
        <w:rPr>
          <w:rFonts w:ascii="Times New Roman" w:hAnsi="Times New Roman"/>
          <w:sz w:val="24"/>
          <w:szCs w:val="24"/>
        </w:rPr>
        <w:t xml:space="preserve">лиента </w:t>
      </w:r>
      <w:r>
        <w:rPr>
          <w:rFonts w:ascii="Times New Roman" w:hAnsi="Times New Roman"/>
          <w:sz w:val="24"/>
          <w:szCs w:val="24"/>
        </w:rPr>
        <w:t xml:space="preserve">в </w:t>
      </w:r>
      <w:r>
        <w:rPr>
          <w:rFonts w:ascii="Times New Roman" w:hAnsi="Times New Roman"/>
          <w:sz w:val="24"/>
          <w:szCs w:val="24"/>
        </w:rPr>
        <w:t xml:space="preserve">АО</w:t>
      </w:r>
      <w:r>
        <w:rPr>
          <w:rFonts w:ascii="Times New Roman" w:hAnsi="Times New Roman"/>
          <w:sz w:val="24"/>
          <w:szCs w:val="24"/>
        </w:rPr>
        <w:t xml:space="preserve"> «Россельхозбанк»</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b/>
          <w:sz w:val="24"/>
          <w:szCs w:val="24"/>
        </w:rPr>
        <w:t xml:space="preserve">Уполномоченное лицо Клиента</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единоличный исполнит</w:t>
      </w:r>
      <w:r>
        <w:rPr>
          <w:rFonts w:ascii="Times New Roman" w:hAnsi="Times New Roman"/>
          <w:sz w:val="24"/>
          <w:szCs w:val="24"/>
        </w:rPr>
        <w:t xml:space="preserve">ельный орган </w:t>
      </w:r>
      <w:r>
        <w:rPr>
          <w:rFonts w:ascii="Times New Roman" w:hAnsi="Times New Roman"/>
          <w:sz w:val="24"/>
          <w:szCs w:val="24"/>
        </w:rPr>
        <w:t xml:space="preserve">Клиента - </w:t>
      </w:r>
      <w:r>
        <w:rPr>
          <w:rFonts w:ascii="Times New Roman" w:hAnsi="Times New Roman"/>
          <w:sz w:val="24"/>
          <w:szCs w:val="24"/>
        </w:rPr>
        <w:t xml:space="preserve">юридическо</w:t>
      </w:r>
      <w:r>
        <w:rPr>
          <w:rFonts w:ascii="Times New Roman" w:hAnsi="Times New Roman"/>
          <w:sz w:val="24"/>
          <w:szCs w:val="24"/>
        </w:rPr>
        <w:t xml:space="preserve">го</w:t>
      </w:r>
      <w:r>
        <w:rPr>
          <w:rFonts w:ascii="Times New Roman" w:hAnsi="Times New Roman"/>
          <w:sz w:val="24"/>
          <w:szCs w:val="24"/>
        </w:rPr>
        <w:t xml:space="preserve"> лиц</w:t>
      </w:r>
      <w:r>
        <w:rPr>
          <w:rFonts w:ascii="Times New Roman" w:hAnsi="Times New Roman"/>
          <w:sz w:val="24"/>
          <w:szCs w:val="24"/>
        </w:rPr>
        <w:t xml:space="preserve">а</w:t>
      </w:r>
      <w:r>
        <w:rPr>
          <w:rFonts w:ascii="Times New Roman" w:hAnsi="Times New Roman"/>
          <w:sz w:val="24"/>
          <w:szCs w:val="24"/>
        </w:rPr>
        <w:t xml:space="preserve"> или физическое лицо</w:t>
      </w:r>
      <w:r>
        <w:rPr>
          <w:rFonts w:ascii="Times New Roman" w:hAnsi="Times New Roman"/>
          <w:sz w:val="24"/>
          <w:szCs w:val="24"/>
        </w:rPr>
        <w:t xml:space="preserve"> (представитель)</w:t>
      </w:r>
      <w:r>
        <w:rPr>
          <w:rFonts w:ascii="Times New Roman" w:hAnsi="Times New Roman"/>
          <w:sz w:val="24"/>
          <w:szCs w:val="24"/>
        </w:rPr>
        <w:t xml:space="preserve">, </w:t>
      </w:r>
      <w:r>
        <w:rPr>
          <w:rFonts w:ascii="Times New Roman" w:hAnsi="Times New Roman"/>
          <w:sz w:val="24"/>
          <w:szCs w:val="24"/>
        </w:rPr>
        <w:t xml:space="preserve">осуществляющее </w:t>
      </w:r>
      <w:r>
        <w:rPr>
          <w:rFonts w:ascii="Times New Roman" w:hAnsi="Times New Roman"/>
          <w:sz w:val="24"/>
          <w:szCs w:val="24"/>
        </w:rPr>
        <w:t xml:space="preserve">действ</w:t>
      </w:r>
      <w:r>
        <w:rPr>
          <w:rFonts w:ascii="Times New Roman" w:hAnsi="Times New Roman"/>
          <w:sz w:val="24"/>
          <w:szCs w:val="24"/>
        </w:rPr>
        <w:t xml:space="preserve">ия </w:t>
      </w:r>
      <w:r>
        <w:rPr>
          <w:rFonts w:ascii="Times New Roman" w:hAnsi="Times New Roman"/>
          <w:sz w:val="24"/>
          <w:szCs w:val="24"/>
        </w:rPr>
        <w:t xml:space="preserve">от имени и в интересах Клиента в соответствии с полномочиям</w:t>
      </w:r>
      <w:r>
        <w:rPr>
          <w:rFonts w:ascii="Times New Roman" w:hAnsi="Times New Roman"/>
          <w:sz w:val="24"/>
          <w:szCs w:val="24"/>
        </w:rPr>
        <w:t xml:space="preserve">и, основанными </w:t>
      </w:r>
      <w:r>
        <w:rPr>
          <w:rFonts w:ascii="Times New Roman" w:hAnsi="Times New Roman"/>
          <w:sz w:val="24"/>
          <w:szCs w:val="24"/>
        </w:rPr>
        <w:t xml:space="preserve">на</w:t>
      </w:r>
      <w:r>
        <w:rPr>
          <w:rFonts w:ascii="Times New Roman" w:hAnsi="Times New Roman"/>
          <w:sz w:val="24"/>
          <w:szCs w:val="24"/>
        </w:rPr>
        <w:t xml:space="preserve"> договоре, </w:t>
      </w:r>
      <w:r>
        <w:rPr>
          <w:rFonts w:ascii="Times New Roman" w:hAnsi="Times New Roman"/>
          <w:sz w:val="24"/>
          <w:szCs w:val="24"/>
        </w:rPr>
        <w:t xml:space="preserve">доверенности, </w:t>
      </w:r>
      <w:r>
        <w:rPr>
          <w:rFonts w:ascii="Times New Roman" w:hAnsi="Times New Roman"/>
          <w:sz w:val="24"/>
          <w:szCs w:val="24"/>
        </w:rPr>
        <w:t xml:space="preserve">законе либо акте уполномоченного на то государственного органа или органа местного самоуправления</w:t>
      </w:r>
      <w:r>
        <w:rPr>
          <w:rFonts w:ascii="Times New Roman" w:hAnsi="Times New Roman"/>
          <w:sz w:val="24"/>
          <w:szCs w:val="24"/>
        </w:rPr>
        <w:t xml:space="preserve">.</w:t>
      </w:r>
      <w:r>
        <w:rPr>
          <w:rFonts w:ascii="Times New Roman" w:hAnsi="Times New Roman"/>
          <w:b/>
          <w:sz w:val="24"/>
          <w:szCs w:val="24"/>
        </w:rPr>
      </w:r>
      <w:r>
        <w:rPr>
          <w:rFonts w:ascii="Times New Roman" w:hAnsi="Times New Roman"/>
          <w:b/>
          <w:sz w:val="24"/>
          <w:szCs w:val="24"/>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b/>
          <w:sz w:val="24"/>
          <w:szCs w:val="24"/>
        </w:rPr>
        <w:t xml:space="preserve">Уполномоченное лицо Банка</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работ</w:t>
      </w:r>
      <w:r>
        <w:rPr>
          <w:rFonts w:ascii="Times New Roman" w:hAnsi="Times New Roman"/>
          <w:sz w:val="24"/>
          <w:szCs w:val="24"/>
        </w:rPr>
        <w:t xml:space="preserve">ни</w:t>
      </w:r>
      <w:r>
        <w:rPr>
          <w:rFonts w:ascii="Times New Roman" w:hAnsi="Times New Roman"/>
          <w:sz w:val="24"/>
          <w:szCs w:val="24"/>
        </w:rPr>
        <w:t xml:space="preserve">к Банка, которому </w:t>
      </w:r>
      <w:r>
        <w:rPr>
          <w:rFonts w:ascii="Times New Roman" w:hAnsi="Times New Roman"/>
          <w:sz w:val="24"/>
          <w:szCs w:val="24"/>
        </w:rPr>
        <w:t xml:space="preserve">представлены полномочия на</w:t>
      </w:r>
      <w:r>
        <w:rPr>
          <w:rFonts w:ascii="Times New Roman" w:hAnsi="Times New Roman"/>
          <w:sz w:val="24"/>
          <w:szCs w:val="24"/>
        </w:rPr>
        <w:t xml:space="preserve"> заключение</w:t>
      </w:r>
      <w:r>
        <w:rPr>
          <w:rFonts w:ascii="Times New Roman" w:hAnsi="Times New Roman"/>
          <w:sz w:val="24"/>
          <w:szCs w:val="24"/>
        </w:rPr>
        <w:t xml:space="preserve"> </w:t>
      </w:r>
      <w:r>
        <w:rPr>
          <w:rFonts w:ascii="Times New Roman" w:hAnsi="Times New Roman"/>
          <w:sz w:val="24"/>
          <w:szCs w:val="24"/>
        </w:rPr>
        <w:t xml:space="preserve">Договора и подписание соответствующих документов.</w:t>
      </w:r>
      <w:r>
        <w:rPr>
          <w:rFonts w:ascii="Times New Roman" w:hAnsi="Times New Roman"/>
          <w:b/>
          <w:sz w:val="24"/>
          <w:szCs w:val="24"/>
        </w:rPr>
      </w:r>
      <w:r>
        <w:rPr>
          <w:rFonts w:ascii="Times New Roman" w:hAnsi="Times New Roman"/>
          <w:b/>
          <w:sz w:val="24"/>
          <w:szCs w:val="24"/>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b/>
          <w:sz w:val="24"/>
          <w:szCs w:val="24"/>
        </w:rPr>
        <w:t xml:space="preserve">Федеральный закон № 281-ФЗ</w:t>
      </w:r>
      <w:r>
        <w:rPr>
          <w:rFonts w:ascii="Times New Roman" w:hAnsi="Times New Roman"/>
          <w:sz w:val="24"/>
          <w:szCs w:val="24"/>
        </w:rPr>
        <w:t xml:space="preserve"> </w:t>
      </w:r>
      <w:r>
        <w:rPr>
          <w:rFonts w:ascii="Times New Roman" w:hAnsi="Times New Roman"/>
          <w:b/>
          <w:sz w:val="24"/>
          <w:szCs w:val="24"/>
        </w:rPr>
        <w:t xml:space="preserve">–</w:t>
      </w:r>
      <w:r>
        <w:rPr>
          <w:rFonts w:ascii="Times New Roman" w:hAnsi="Times New Roman"/>
          <w:sz w:val="24"/>
          <w:szCs w:val="24"/>
        </w:rPr>
        <w:t xml:space="preserve"> Федеральный закон от 30.12.2006 № 281-ФЗ </w:t>
        <w:br w:type="textWrapping" w:clear="all"/>
        <w:t xml:space="preserve">«О специальных экономических мерах и принудительных мерах».</w:t>
      </w:r>
      <w:r>
        <w:rPr>
          <w:rFonts w:ascii="Times New Roman" w:hAnsi="Times New Roman"/>
          <w:b/>
          <w:sz w:val="24"/>
          <w:szCs w:val="24"/>
        </w:rPr>
      </w:r>
      <w:r>
        <w:rPr>
          <w:rFonts w:ascii="Times New Roman" w:hAnsi="Times New Roman"/>
          <w:b/>
          <w:sz w:val="24"/>
          <w:szCs w:val="24"/>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Федеральный закон № 115-ФЗ</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Федеральный</w:t>
      </w:r>
      <w:r>
        <w:rPr>
          <w:rFonts w:ascii="Times New Roman" w:hAnsi="Times New Roman"/>
          <w:sz w:val="24"/>
          <w:szCs w:val="24"/>
        </w:rPr>
        <w:t xml:space="preserve"> закон </w:t>
      </w:r>
      <w:r>
        <w:rPr>
          <w:rFonts w:ascii="Times New Roman" w:hAnsi="Times New Roman"/>
          <w:sz w:val="24"/>
          <w:szCs w:val="24"/>
        </w:rPr>
        <w:t xml:space="preserve">от 07.08.2001 № </w:t>
      </w:r>
      <w:r>
        <w:rPr>
          <w:rFonts w:ascii="Times New Roman" w:hAnsi="Times New Roman"/>
          <w:sz w:val="24"/>
          <w:szCs w:val="24"/>
        </w:rPr>
        <w:t xml:space="preserve">115-ФЗ </w:t>
      </w:r>
      <w:r>
        <w:rPr>
          <w:rFonts w:ascii="Times New Roman" w:hAnsi="Times New Roman"/>
          <w:sz w:val="24"/>
          <w:szCs w:val="24"/>
        </w:rPr>
        <w:t xml:space="preserve">«О противодействии легализации (отмыванию) доходов, полученных преступным путем, и финансированию терроризма».</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b/>
          <w:sz w:val="24"/>
        </w:rPr>
        <w:t xml:space="preserve">филиал</w:t>
      </w:r>
      <w:r>
        <w:rPr>
          <w:rFonts w:ascii="Times New Roman" w:hAnsi="Times New Roman"/>
          <w:sz w:val="24"/>
        </w:rPr>
        <w:t xml:space="preserve"> </w:t>
      </w:r>
      <w:r>
        <w:rPr>
          <w:rFonts w:ascii="Times New Roman" w:hAnsi="Times New Roman"/>
          <w:sz w:val="24"/>
          <w:szCs w:val="24"/>
        </w:rPr>
        <w:t xml:space="preserve">– </w:t>
      </w:r>
      <w:r>
        <w:rPr>
          <w:rFonts w:ascii="Times New Roman" w:hAnsi="Times New Roman"/>
          <w:sz w:val="24"/>
          <w:szCs w:val="24"/>
        </w:rPr>
        <w:t xml:space="preserve">региональный филиал Банка, являющийся обособленным подразделением Банка, в том числе его подразделения.</w:t>
      </w:r>
      <w:r>
        <w:rPr>
          <w:rFonts w:ascii="Times New Roman" w:hAnsi="Times New Roman"/>
          <w:b/>
          <w:sz w:val="24"/>
          <w:szCs w:val="24"/>
        </w:rPr>
      </w:r>
      <w:r>
        <w:rPr>
          <w:rFonts w:ascii="Times New Roman" w:hAnsi="Times New Roman"/>
          <w:b/>
          <w:sz w:val="24"/>
          <w:szCs w:val="24"/>
        </w:rPr>
      </w:r>
    </w:p>
    <w:p>
      <w:pPr>
        <w:pStyle w:val="1438"/>
        <w:numPr>
          <w:ilvl w:val="0"/>
          <w:numId w:val="1"/>
        </w:numPr>
        <w:jc w:val="center"/>
        <w:spacing w:before="120" w:after="120" w:line="240" w:lineRule="auto"/>
        <w:tabs>
          <w:tab w:val="left" w:pos="426" w:leader="none"/>
        </w:tabs>
        <w:rPr>
          <w:rFonts w:ascii="Times New Roman" w:hAnsi="Times New Roman"/>
          <w:b/>
          <w:sz w:val="24"/>
          <w:szCs w:val="24"/>
        </w:rPr>
      </w:pPr>
      <w:r>
        <w:rPr>
          <w:rFonts w:ascii="Times New Roman" w:hAnsi="Times New Roman"/>
          <w:b/>
          <w:sz w:val="24"/>
          <w:szCs w:val="24"/>
        </w:rPr>
        <w:t xml:space="preserve">Общие положения</w:t>
      </w:r>
      <w:r>
        <w:rPr>
          <w:rFonts w:ascii="Times New Roman" w:hAnsi="Times New Roman"/>
          <w:b/>
          <w:sz w:val="24"/>
          <w:szCs w:val="24"/>
        </w:rPr>
      </w:r>
      <w:r>
        <w:rPr>
          <w:rFonts w:ascii="Times New Roman" w:hAnsi="Times New Roman"/>
          <w:b/>
          <w:sz w:val="24"/>
          <w:szCs w:val="24"/>
        </w:rPr>
      </w:r>
    </w:p>
    <w:p>
      <w:pPr>
        <w:pStyle w:val="1443"/>
        <w:numPr>
          <w:ilvl w:val="1"/>
          <w:numId w:val="1"/>
        </w:numPr>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Настоящие У</w:t>
      </w:r>
      <w:r>
        <w:rPr>
          <w:rFonts w:ascii="Times New Roman" w:hAnsi="Times New Roman"/>
          <w:b/>
          <w:sz w:val="24"/>
          <w:szCs w:val="24"/>
        </w:rPr>
        <w:t xml:space="preserve">с</w:t>
      </w:r>
      <w:r>
        <w:rPr>
          <w:rFonts w:ascii="Times New Roman" w:hAnsi="Times New Roman"/>
          <w:sz w:val="24"/>
          <w:szCs w:val="24"/>
        </w:rPr>
        <w:t xml:space="preserve">ловия </w:t>
      </w:r>
      <w:r>
        <w:rPr>
          <w:rFonts w:ascii="Times New Roman" w:hAnsi="Times New Roman"/>
          <w:sz w:val="24"/>
          <w:szCs w:val="24"/>
        </w:rPr>
        <w:t xml:space="preserve">устанавливают порядок открытия </w:t>
      </w:r>
      <w:r>
        <w:rPr>
          <w:rFonts w:ascii="Times New Roman" w:hAnsi="Times New Roman"/>
          <w:sz w:val="24"/>
          <w:szCs w:val="24"/>
        </w:rPr>
        <w:t xml:space="preserve">Счета </w:t>
      </w:r>
      <w:r>
        <w:rPr>
          <w:rFonts w:ascii="Times New Roman" w:hAnsi="Times New Roman"/>
          <w:sz w:val="24"/>
          <w:szCs w:val="24"/>
        </w:rPr>
        <w:t xml:space="preserve">и расчетно-кассовое обслуживани</w:t>
      </w:r>
      <w:r>
        <w:rPr>
          <w:rFonts w:ascii="Times New Roman" w:hAnsi="Times New Roman"/>
          <w:sz w:val="24"/>
          <w:szCs w:val="24"/>
        </w:rPr>
        <w:t xml:space="preserve">е</w:t>
      </w:r>
      <w:r>
        <w:rPr>
          <w:rFonts w:ascii="Times New Roman" w:hAnsi="Times New Roman"/>
          <w:sz w:val="24"/>
          <w:szCs w:val="24"/>
        </w:rPr>
        <w:t xml:space="preserve"> Клиента </w:t>
      </w:r>
      <w:r>
        <w:rPr>
          <w:rFonts w:ascii="Times New Roman" w:hAnsi="Times New Roman"/>
          <w:sz w:val="24"/>
          <w:szCs w:val="24"/>
        </w:rPr>
        <w:t xml:space="preserve">и</w:t>
      </w:r>
      <w:r>
        <w:rPr>
          <w:rFonts w:ascii="Times New Roman" w:hAnsi="Times New Roman"/>
          <w:sz w:val="24"/>
          <w:szCs w:val="24"/>
        </w:rPr>
        <w:t xml:space="preserve"> </w:t>
      </w:r>
      <w:r>
        <w:rPr>
          <w:rFonts w:ascii="Times New Roman" w:hAnsi="Times New Roman"/>
          <w:sz w:val="24"/>
          <w:szCs w:val="24"/>
        </w:rPr>
        <w:t xml:space="preserve">регулируют от</w:t>
      </w:r>
      <w:r>
        <w:rPr>
          <w:rFonts w:ascii="Times New Roman" w:hAnsi="Times New Roman"/>
          <w:sz w:val="24"/>
          <w:szCs w:val="24"/>
        </w:rPr>
        <w:t xml:space="preserve">ношения</w:t>
      </w:r>
      <w:r>
        <w:rPr>
          <w:rFonts w:ascii="Times New Roman" w:hAnsi="Times New Roman"/>
          <w:sz w:val="24"/>
          <w:szCs w:val="24"/>
        </w:rPr>
        <w:t xml:space="preserve">, возникающие в связи с этим</w:t>
      </w:r>
      <w:r>
        <w:rPr>
          <w:rFonts w:ascii="Times New Roman" w:hAnsi="Times New Roman"/>
          <w:sz w:val="24"/>
          <w:szCs w:val="24"/>
        </w:rPr>
        <w:t xml:space="preserve"> </w:t>
      </w:r>
      <w:r>
        <w:rPr>
          <w:rFonts w:ascii="Times New Roman" w:hAnsi="Times New Roman"/>
          <w:sz w:val="24"/>
          <w:szCs w:val="24"/>
        </w:rPr>
        <w:t xml:space="preserve">между Банком и К</w:t>
      </w:r>
      <w:r>
        <w:rPr>
          <w:rFonts w:ascii="Times New Roman" w:hAnsi="Times New Roman"/>
          <w:b/>
          <w:sz w:val="24"/>
          <w:szCs w:val="24"/>
        </w:rPr>
        <w:t xml:space="preserve">л</w:t>
      </w:r>
      <w:r>
        <w:rPr>
          <w:rFonts w:ascii="Times New Roman" w:hAnsi="Times New Roman"/>
          <w:sz w:val="24"/>
          <w:szCs w:val="24"/>
        </w:rPr>
        <w:t xml:space="preserve">иентом</w:t>
      </w:r>
      <w:r>
        <w:rPr>
          <w:rFonts w:ascii="Times New Roman" w:hAnsi="Times New Roman"/>
          <w:sz w:val="24"/>
          <w:szCs w:val="24"/>
        </w:rPr>
        <w:t xml:space="preserve"> (далее – вместе именуемые Стороны)</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43"/>
        <w:numPr>
          <w:ilvl w:val="1"/>
          <w:numId w:val="1"/>
        </w:numPr>
        <w:ind w:left="0" w:firstLine="709"/>
        <w:jc w:val="both"/>
        <w:spacing w:after="0" w:line="240" w:lineRule="auto"/>
        <w:tabs>
          <w:tab w:val="left" w:pos="709" w:leader="none"/>
          <w:tab w:val="left" w:pos="1276" w:leader="none"/>
        </w:tabs>
        <w:rPr>
          <w:rFonts w:ascii="Times New Roman" w:hAnsi="Times New Roman"/>
          <w:sz w:val="24"/>
          <w:szCs w:val="24"/>
        </w:rPr>
      </w:pPr>
      <w:r>
        <w:rPr>
          <w:rFonts w:ascii="Times New Roman" w:hAnsi="Times New Roman"/>
          <w:sz w:val="24"/>
          <w:szCs w:val="24"/>
        </w:rPr>
        <w:t xml:space="preserve">Открытие </w:t>
      </w:r>
      <w:r>
        <w:rPr>
          <w:rFonts w:ascii="Times New Roman" w:hAnsi="Times New Roman"/>
          <w:sz w:val="24"/>
          <w:szCs w:val="24"/>
        </w:rPr>
        <w:t xml:space="preserve">Счета </w:t>
      </w:r>
      <w:r>
        <w:rPr>
          <w:rFonts w:ascii="Times New Roman" w:hAnsi="Times New Roman"/>
          <w:sz w:val="24"/>
          <w:szCs w:val="24"/>
        </w:rPr>
        <w:t xml:space="preserve">и расчетно-кассовое обслуживание </w:t>
      </w:r>
      <w:r>
        <w:rPr>
          <w:rFonts w:ascii="Times New Roman" w:hAnsi="Times New Roman"/>
          <w:sz w:val="24"/>
          <w:szCs w:val="24"/>
        </w:rPr>
        <w:t xml:space="preserve">Клиента </w:t>
      </w:r>
      <w:r>
        <w:rPr>
          <w:rFonts w:ascii="Times New Roman" w:hAnsi="Times New Roman"/>
          <w:sz w:val="24"/>
          <w:szCs w:val="24"/>
        </w:rPr>
        <w:t xml:space="preserve">осуществляется Банком на основании Договора, состоящего </w:t>
      </w:r>
      <w:r>
        <w:rPr>
          <w:rFonts w:ascii="Times New Roman" w:hAnsi="Times New Roman"/>
          <w:sz w:val="24"/>
          <w:szCs w:val="24"/>
        </w:rPr>
        <w:t xml:space="preserve">из </w:t>
      </w:r>
      <w:r>
        <w:rPr>
          <w:rFonts w:ascii="Times New Roman" w:hAnsi="Times New Roman"/>
          <w:sz w:val="24"/>
          <w:szCs w:val="24"/>
        </w:rPr>
        <w:t xml:space="preserve">Заяв</w:t>
      </w:r>
      <w:r>
        <w:rPr>
          <w:rFonts w:ascii="Times New Roman" w:hAnsi="Times New Roman"/>
          <w:sz w:val="24"/>
          <w:szCs w:val="24"/>
        </w:rPr>
        <w:t xml:space="preserve">ления о присоединении к Условиям</w:t>
      </w:r>
      <w:r>
        <w:rPr>
          <w:rFonts w:ascii="Times New Roman" w:hAnsi="Times New Roman"/>
          <w:sz w:val="24"/>
          <w:szCs w:val="24"/>
        </w:rPr>
        <w:t xml:space="preserve"> и настоящих Условий</w:t>
      </w:r>
      <w:r>
        <w:rPr>
          <w:rFonts w:ascii="Times New Roman" w:hAnsi="Times New Roman"/>
          <w:sz w:val="24"/>
          <w:szCs w:val="24"/>
        </w:rPr>
        <w:t xml:space="preserve">, а также в соответствии с действующим законодательством Российской Федерации</w:t>
      </w:r>
      <w:r>
        <w:rPr>
          <w:rFonts w:ascii="Times New Roman" w:hAnsi="Times New Roman"/>
          <w:sz w:val="24"/>
          <w:szCs w:val="24"/>
        </w:rPr>
        <w:t xml:space="preserve">. </w:t>
      </w:r>
      <w:r>
        <w:rPr>
          <w:rFonts w:ascii="Times New Roman" w:hAnsi="Times New Roman"/>
          <w:sz w:val="24"/>
          <w:szCs w:val="24"/>
        </w:rPr>
        <w:t xml:space="preserve">Расчетно-кассовое обслуживание Клиента и предоставление банковских услуг </w:t>
        <w:br w:type="textWrapping" w:clear="all"/>
        <w:t xml:space="preserve">в рамках настоящего Договора осуществляется в любом </w:t>
      </w:r>
      <w:r>
        <w:rPr>
          <w:rFonts w:ascii="Times New Roman" w:hAnsi="Times New Roman"/>
          <w:sz w:val="24"/>
          <w:szCs w:val="24"/>
        </w:rPr>
        <w:t xml:space="preserve">Подразделении Банка в рамках одного филиала, в котором открыт Счет, если иное не предусмотрено настоящим Договором и приложениями к нему. В случае если Счет открыт в дополнительном офисе Банка, организационно подчиненном головному офису Банка, то расчетно-</w:t>
      </w:r>
      <w:r>
        <w:rPr>
          <w:rFonts w:ascii="Times New Roman" w:hAnsi="Times New Roman"/>
          <w:sz w:val="24"/>
          <w:szCs w:val="24"/>
        </w:rPr>
        <w:t xml:space="preserve">кассовое обслуживание Клиента и предоставление банковских услуг в рамках настоящего Договора осуществляется в любом Подразделении Банка, организационно подчиненном головному офису Банка, если иное не предусмотрено настоящим Договором и приложениями к нему.</w:t>
      </w:r>
      <w:r>
        <w:rPr>
          <w:rFonts w:ascii="Times New Roman" w:hAnsi="Times New Roman"/>
          <w:sz w:val="24"/>
          <w:szCs w:val="24"/>
        </w:rPr>
      </w:r>
      <w:r>
        <w:rPr>
          <w:rFonts w:ascii="Times New Roman" w:hAnsi="Times New Roman"/>
          <w:sz w:val="24"/>
          <w:szCs w:val="24"/>
        </w:rPr>
      </w:r>
    </w:p>
    <w:p>
      <w:pPr>
        <w:pStyle w:val="1443"/>
        <w:numPr>
          <w:ilvl w:val="1"/>
          <w:numId w:val="1"/>
        </w:numPr>
        <w:ind w:left="0" w:firstLine="709"/>
        <w:jc w:val="both"/>
        <w:spacing w:after="0" w:line="240" w:lineRule="auto"/>
        <w:tabs>
          <w:tab w:val="left" w:pos="709" w:leader="none"/>
          <w:tab w:val="left" w:pos="1276" w:leader="none"/>
        </w:tabs>
        <w:rPr>
          <w:rFonts w:ascii="Times New Roman" w:hAnsi="Times New Roman"/>
          <w:sz w:val="24"/>
          <w:szCs w:val="24"/>
        </w:rPr>
      </w:pPr>
      <w:r>
        <w:rPr>
          <w:rFonts w:ascii="Times New Roman" w:hAnsi="Times New Roman"/>
          <w:sz w:val="24"/>
          <w:szCs w:val="24"/>
        </w:rPr>
        <w:t xml:space="preserve">Банк, с целью ознакомления Клиентов с </w:t>
      </w:r>
      <w:r>
        <w:rPr>
          <w:rFonts w:ascii="Times New Roman" w:hAnsi="Times New Roman"/>
          <w:sz w:val="24"/>
          <w:szCs w:val="24"/>
        </w:rPr>
        <w:t xml:space="preserve">настоящ</w:t>
      </w:r>
      <w:r>
        <w:rPr>
          <w:rFonts w:ascii="Times New Roman" w:hAnsi="Times New Roman"/>
          <w:sz w:val="24"/>
          <w:szCs w:val="24"/>
        </w:rPr>
        <w:t xml:space="preserve">ими Условиями</w:t>
      </w:r>
      <w:r>
        <w:rPr>
          <w:rFonts w:ascii="Times New Roman" w:hAnsi="Times New Roman"/>
          <w:sz w:val="24"/>
          <w:szCs w:val="24"/>
        </w:rPr>
        <w:t xml:space="preserve"> </w:t>
      </w:r>
      <w:r>
        <w:rPr>
          <w:rFonts w:ascii="Times New Roman" w:hAnsi="Times New Roman"/>
          <w:sz w:val="24"/>
          <w:szCs w:val="24"/>
        </w:rPr>
        <w:t xml:space="preserve">и Тарифами Банка</w:t>
      </w:r>
      <w:r>
        <w:rPr>
          <w:rFonts w:ascii="Times New Roman" w:hAnsi="Times New Roman"/>
          <w:sz w:val="24"/>
          <w:szCs w:val="24"/>
        </w:rPr>
        <w:t xml:space="preserve">, размещает </w:t>
      </w:r>
      <w:r>
        <w:rPr>
          <w:rFonts w:ascii="Times New Roman" w:hAnsi="Times New Roman"/>
          <w:sz w:val="24"/>
          <w:szCs w:val="24"/>
        </w:rPr>
        <w:t xml:space="preserve">их</w:t>
      </w:r>
      <w:r>
        <w:rPr>
          <w:rFonts w:ascii="Times New Roman" w:hAnsi="Times New Roman"/>
          <w:sz w:val="24"/>
          <w:szCs w:val="24"/>
        </w:rPr>
        <w:t xml:space="preserve">, в том числе изменения и дополнения</w:t>
      </w:r>
      <w:r>
        <w:rPr>
          <w:rFonts w:ascii="Times New Roman" w:hAnsi="Times New Roman"/>
          <w:sz w:val="24"/>
          <w:szCs w:val="24"/>
        </w:rPr>
        <w:t xml:space="preserve"> к ним</w:t>
      </w:r>
      <w:r>
        <w:rPr>
          <w:rFonts w:ascii="Times New Roman" w:hAnsi="Times New Roman"/>
          <w:sz w:val="24"/>
          <w:szCs w:val="24"/>
        </w:rPr>
        <w:t xml:space="preserve">, п</w:t>
      </w:r>
      <w:r>
        <w:rPr>
          <w:rFonts w:ascii="Times New Roman" w:hAnsi="Times New Roman"/>
          <w:sz w:val="24"/>
          <w:szCs w:val="24"/>
        </w:rPr>
        <w:t xml:space="preserve">утем </w:t>
      </w:r>
      <w:r>
        <w:rPr>
          <w:rFonts w:ascii="Times New Roman" w:hAnsi="Times New Roman"/>
          <w:sz w:val="24"/>
          <w:szCs w:val="24"/>
        </w:rPr>
        <w:t xml:space="preserve">их </w:t>
      </w:r>
      <w:r>
        <w:rPr>
          <w:rFonts w:ascii="Times New Roman" w:hAnsi="Times New Roman"/>
          <w:sz w:val="24"/>
          <w:szCs w:val="24"/>
        </w:rPr>
        <w:t xml:space="preserve">опубликования </w:t>
      </w:r>
      <w:r>
        <w:rPr>
          <w:rFonts w:ascii="Times New Roman" w:hAnsi="Times New Roman"/>
          <w:sz w:val="24"/>
          <w:szCs w:val="24"/>
        </w:rPr>
        <w:t xml:space="preserve">одним из следующих способов:</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tab/>
        <w:t xml:space="preserve">размещения на официальном сайте Банка в сети интернет по адресу: </w:t>
      </w:r>
      <w:r>
        <w:rPr>
          <w:rFonts w:ascii="Times New Roman" w:hAnsi="Times New Roman"/>
          <w:sz w:val="24"/>
          <w:szCs w:val="24"/>
        </w:rPr>
        <w:fldChar w:fldCharType="begin"/>
      </w:r>
      <w:r>
        <w:rPr>
          <w:rFonts w:ascii="Times New Roman" w:hAnsi="Times New Roman"/>
          <w:sz w:val="24"/>
          <w:szCs w:val="24"/>
        </w:rPr>
        <w:instrText xml:space="preserve"> HYPERLINK "</w:instrText>
      </w:r>
      <w:r>
        <w:rPr>
          <w:rFonts w:ascii="Times New Roman" w:hAnsi="Times New Roman"/>
          <w:sz w:val="24"/>
          <w:szCs w:val="24"/>
        </w:rPr>
        <w:instrText xml:space="preserve">http</w:instrText>
      </w:r>
      <w:r>
        <w:rPr>
          <w:rFonts w:ascii="Times New Roman" w:hAnsi="Times New Roman"/>
          <w:sz w:val="24"/>
          <w:szCs w:val="24"/>
          <w:lang w:val="en-US"/>
        </w:rPr>
        <w:instrText xml:space="preserve">s</w:instrText>
      </w:r>
      <w:r>
        <w:rPr>
          <w:rFonts w:ascii="Times New Roman" w:hAnsi="Times New Roman"/>
          <w:sz w:val="24"/>
          <w:szCs w:val="24"/>
        </w:rPr>
        <w:instrText xml:space="preserve">://www.rshb.ru</w:instrText>
      </w:r>
      <w:r>
        <w:rPr>
          <w:rFonts w:ascii="Times New Roman" w:hAnsi="Times New Roman"/>
          <w:sz w:val="24"/>
          <w:szCs w:val="24"/>
        </w:rPr>
        <w:instrText xml:space="preserve">" </w:instrText>
      </w:r>
      <w:r>
        <w:rPr>
          <w:rFonts w:ascii="Times New Roman" w:hAnsi="Times New Roman"/>
          <w:sz w:val="24"/>
          <w:szCs w:val="24"/>
        </w:rPr>
        <w:fldChar w:fldCharType="separate"/>
      </w:r>
      <w:r>
        <w:rPr>
          <w:rStyle w:val="1444"/>
          <w:rFonts w:ascii="Times New Roman" w:hAnsi="Times New Roman"/>
          <w:sz w:val="24"/>
          <w:szCs w:val="24"/>
        </w:rPr>
        <w:t xml:space="preserve">http</w:t>
      </w:r>
      <w:r>
        <w:rPr>
          <w:rStyle w:val="1444"/>
          <w:rFonts w:ascii="Times New Roman" w:hAnsi="Times New Roman"/>
          <w:sz w:val="24"/>
          <w:szCs w:val="24"/>
          <w:lang w:val="en-US"/>
        </w:rPr>
        <w:t xml:space="preserve">s</w:t>
      </w:r>
      <w:r>
        <w:rPr>
          <w:rStyle w:val="1444"/>
          <w:rFonts w:ascii="Times New Roman" w:hAnsi="Times New Roman"/>
          <w:sz w:val="24"/>
          <w:szCs w:val="24"/>
        </w:rPr>
        <w:t xml:space="preserve">://www.rshb.ru</w:t>
      </w:r>
      <w:r>
        <w:rPr>
          <w:rFonts w:ascii="Times New Roman" w:hAnsi="Times New Roman"/>
          <w:sz w:val="24"/>
          <w:szCs w:val="24"/>
        </w:rPr>
        <w:fldChar w:fldCharType="end"/>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tab/>
        <w:t xml:space="preserve">размещения на информационных стендах подразделений Банка, осуществляющих обслуживание Клиентов. </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2.4.</w:t>
        <w:tab/>
        <w:t xml:space="preserve">Заключая Договор Стороны принимают на себя обязательство исполнять в полном объеме требования </w:t>
      </w:r>
      <w:r>
        <w:rPr>
          <w:rFonts w:ascii="Times New Roman" w:hAnsi="Times New Roman"/>
          <w:sz w:val="24"/>
          <w:szCs w:val="24"/>
        </w:rPr>
        <w:t xml:space="preserve">настоящих </w:t>
      </w:r>
      <w:r>
        <w:rPr>
          <w:rFonts w:ascii="Times New Roman" w:hAnsi="Times New Roman"/>
          <w:sz w:val="24"/>
          <w:szCs w:val="24"/>
        </w:rPr>
        <w:t xml:space="preserve">Условий. </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5</w:t>
      </w:r>
      <w:r>
        <w:rPr>
          <w:rFonts w:ascii="Times New Roman" w:hAnsi="Times New Roman"/>
          <w:sz w:val="24"/>
          <w:szCs w:val="24"/>
        </w:rPr>
        <w:t xml:space="preserve">.</w:t>
        <w:tab/>
      </w:r>
      <w:r>
        <w:rPr>
          <w:rFonts w:ascii="Times New Roman" w:hAnsi="Times New Roman"/>
          <w:sz w:val="24"/>
          <w:szCs w:val="24"/>
        </w:rPr>
        <w:t xml:space="preserve">В соответствии с требованиями Федерального закона от 27.07.2006 № 152-ФЗ </w:t>
        <w:br w:type="textWrapping" w:clear="all"/>
        <w:t xml:space="preserve">«О персонал</w:t>
      </w:r>
      <w:r>
        <w:rPr>
          <w:rFonts w:ascii="Times New Roman" w:hAnsi="Times New Roman"/>
          <w:sz w:val="24"/>
          <w:szCs w:val="24"/>
        </w:rPr>
        <w:t xml:space="preserve">ьных данных» (далее – Федеральный закон № 152-ФЗ) Клиент/представитель Клиента выражает согласие на автоматизированную, неавтоматизированную и смешанную обработку персональных данных Банком путем совершения следующих действий, прямо предусмотренных Федерал</w:t>
      </w:r>
      <w:r>
        <w:rPr>
          <w:rFonts w:ascii="Times New Roman" w:hAnsi="Times New Roman"/>
          <w:sz w:val="24"/>
          <w:szCs w:val="24"/>
        </w:rPr>
        <w:t xml:space="preserve">ьным законом № 152-ФЗ: сбор (получение), систематизация, накопление, обобщение, хранение, уточнение (обновление, изменение), использование, передача/получение, обезличивание, блокирование, уничтожение в объеме необходимом для исполнения предмета Договора. </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Ба</w:t>
      </w:r>
      <w:r>
        <w:rPr>
          <w:rFonts w:ascii="Times New Roman" w:hAnsi="Times New Roman"/>
          <w:sz w:val="24"/>
          <w:szCs w:val="24"/>
        </w:rPr>
        <w:t xml:space="preserve">нк вправе осуществлять обработку персональных данных в целях исполнения настоящего Договора, совершения банковских операций, реализации вытекающих </w:t>
        <w:br/>
        <w:t xml:space="preserve">из заключенных сделок прав и обязанностей, в том числе в целях открытия Клиенту банковского счета, осуществл</w:t>
      </w:r>
      <w:r>
        <w:rPr>
          <w:rFonts w:ascii="Times New Roman" w:hAnsi="Times New Roman"/>
          <w:sz w:val="24"/>
          <w:szCs w:val="24"/>
        </w:rPr>
        <w:t xml:space="preserve">ения расчетно-кассового обслуживания по нему, а также </w:t>
        <w:br/>
        <w:t xml:space="preserve">в целях исполнения обязательств Банка, предусмотренных законодательством Российской Федерации либо Договором в целях формирования баз данных, предназначенных для аналитической/статистической обработки.</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Клиент/представитель Клиента поручает Банку осуществлять обработку персональных данных физических лиц, полученных от Клиента/представителя Клиента </w:t>
        <w:br w:type="textWrapping" w:clear="all"/>
        <w:t xml:space="preserve">в связи с заключением/исполнением Договора, при этом Клиент/представитель Клиента г</w:t>
      </w:r>
      <w:r>
        <w:rPr>
          <w:rFonts w:ascii="Times New Roman" w:hAnsi="Times New Roman"/>
          <w:sz w:val="24"/>
          <w:szCs w:val="24"/>
        </w:rPr>
        <w:t xml:space="preserve">арантирует, что персональные данные третьих лиц, включая, но не ограничиваясь перечисленными: законных представителей, работников, руководителей, акционеров (участников), бенефициарных владельцев юридического лица, индивидуального предпринимателя, физическ</w:t>
      </w:r>
      <w:r>
        <w:rPr>
          <w:rFonts w:ascii="Times New Roman" w:hAnsi="Times New Roman"/>
          <w:sz w:val="24"/>
          <w:szCs w:val="24"/>
        </w:rPr>
        <w:t xml:space="preserve">ого лица, занимающегося в установленном законодательством Российской Федерации порядке частной практикой, передаются Банку на основании согласия либо иного законного основания с соблюдением принципов и правил, предусмотренных Федеральным законом № 152-ФЗ. </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При этом Банк вправе осуществлять хранение и уничтожение персональных данных Клиента в течение срока хранения документов, установленного законодательством Российской Федерации, в том числе законодательством об архивном деле в Российской Федерации.</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При обработк</w:t>
      </w:r>
      <w:r>
        <w:rPr>
          <w:rFonts w:ascii="Times New Roman" w:hAnsi="Times New Roman"/>
          <w:sz w:val="24"/>
          <w:szCs w:val="24"/>
        </w:rPr>
        <w:t xml:space="preserve">е персональных данных Банк обязан соблюдать принципы и правила обработки персональных данных, предусмотренные Федеральным законом № 152-ФЗ, конфиденциальность персональных данных и обеспечивать безопасность персональных данных, принимать необходимые правов</w:t>
      </w:r>
      <w:r>
        <w:rPr>
          <w:rFonts w:ascii="Times New Roman" w:hAnsi="Times New Roman"/>
          <w:sz w:val="24"/>
          <w:szCs w:val="24"/>
        </w:rPr>
        <w:t xml:space="preserve">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w:t>
      </w:r>
      <w:r>
        <w:rPr>
          <w:rFonts w:ascii="Times New Roman" w:hAnsi="Times New Roman"/>
          <w:sz w:val="24"/>
          <w:szCs w:val="24"/>
        </w:rPr>
        <w:t xml:space="preserve">же от иных неправомерных действий в отношении персональных данных и обеспечивать безопасность не ниже 3-го уровня защищенности персональных данных при обработке в информационных системах </w:t>
        <w:br/>
        <w:t xml:space="preserve">в соответствии с положениями статьи 19 Федерального закона № 152-ФЗ.</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w:t>
      </w:r>
      <w:r>
        <w:rPr>
          <w:rFonts w:ascii="Times New Roman" w:hAnsi="Times New Roman"/>
          <w:sz w:val="24"/>
          <w:szCs w:val="24"/>
        </w:rPr>
        <w:t xml:space="preserve">6</w:t>
      </w:r>
      <w:r>
        <w:rPr>
          <w:rFonts w:ascii="Times New Roman" w:hAnsi="Times New Roman"/>
          <w:sz w:val="24"/>
          <w:szCs w:val="24"/>
        </w:rPr>
        <w:t xml:space="preserve">.</w:t>
        <w:tab/>
      </w:r>
      <w:r>
        <w:rPr>
          <w:rFonts w:ascii="Times New Roman" w:hAnsi="Times New Roman"/>
          <w:sz w:val="24"/>
          <w:szCs w:val="24"/>
        </w:rPr>
        <w:t xml:space="preserve">Предоставление б</w:t>
      </w:r>
      <w:r>
        <w:rPr>
          <w:rFonts w:ascii="Times New Roman" w:hAnsi="Times New Roman"/>
          <w:sz w:val="24"/>
          <w:szCs w:val="24"/>
        </w:rPr>
        <w:t xml:space="preserve">анковски</w:t>
      </w:r>
      <w:r>
        <w:rPr>
          <w:rFonts w:ascii="Times New Roman" w:hAnsi="Times New Roman"/>
          <w:sz w:val="24"/>
          <w:szCs w:val="24"/>
        </w:rPr>
        <w:t xml:space="preserve">х</w:t>
      </w:r>
      <w:r>
        <w:rPr>
          <w:rFonts w:ascii="Times New Roman" w:hAnsi="Times New Roman"/>
          <w:sz w:val="24"/>
          <w:szCs w:val="24"/>
        </w:rPr>
        <w:t xml:space="preserve"> услуг в рамках Договора, </w:t>
      </w:r>
      <w:r>
        <w:rPr>
          <w:rFonts w:ascii="Times New Roman" w:hAnsi="Times New Roman"/>
          <w:sz w:val="24"/>
          <w:szCs w:val="24"/>
        </w:rPr>
        <w:t xml:space="preserve">в том числе услуг по открытию</w:t>
      </w:r>
      <w:r>
        <w:rPr>
          <w:rFonts w:ascii="Times New Roman" w:hAnsi="Times New Roman"/>
          <w:sz w:val="24"/>
          <w:szCs w:val="24"/>
        </w:rPr>
        <w:t xml:space="preserve"> и</w:t>
      </w:r>
      <w:r>
        <w:rPr>
          <w:rFonts w:ascii="Times New Roman" w:hAnsi="Times New Roman"/>
          <w:sz w:val="24"/>
          <w:szCs w:val="24"/>
        </w:rPr>
        <w:t xml:space="preserve"> ведению</w:t>
      </w:r>
      <w:r>
        <w:rPr>
          <w:rFonts w:ascii="Times New Roman" w:hAnsi="Times New Roman"/>
          <w:sz w:val="24"/>
          <w:szCs w:val="24"/>
        </w:rPr>
        <w:t xml:space="preserve"> Счета</w:t>
      </w:r>
      <w:r>
        <w:rPr>
          <w:rFonts w:ascii="Times New Roman" w:hAnsi="Times New Roman"/>
          <w:sz w:val="24"/>
          <w:szCs w:val="24"/>
        </w:rPr>
        <w:t xml:space="preserve"> и расчетно-кассов</w:t>
      </w:r>
      <w:r>
        <w:rPr>
          <w:rFonts w:ascii="Times New Roman" w:hAnsi="Times New Roman"/>
          <w:sz w:val="24"/>
          <w:szCs w:val="24"/>
        </w:rPr>
        <w:t xml:space="preserve">ому</w:t>
      </w:r>
      <w:r>
        <w:rPr>
          <w:rFonts w:ascii="Times New Roman" w:hAnsi="Times New Roman"/>
          <w:sz w:val="24"/>
          <w:szCs w:val="24"/>
        </w:rPr>
        <w:t xml:space="preserve"> обслуживани</w:t>
      </w:r>
      <w:r>
        <w:rPr>
          <w:rFonts w:ascii="Times New Roman" w:hAnsi="Times New Roman"/>
          <w:sz w:val="24"/>
          <w:szCs w:val="24"/>
        </w:rPr>
        <w:t xml:space="preserve">ю</w:t>
      </w:r>
      <w:r>
        <w:rPr>
          <w:rFonts w:ascii="Times New Roman" w:hAnsi="Times New Roman"/>
          <w:sz w:val="24"/>
          <w:szCs w:val="24"/>
        </w:rPr>
        <w:t xml:space="preserve"> </w:t>
      </w:r>
      <w:r>
        <w:rPr>
          <w:rFonts w:ascii="Times New Roman" w:hAnsi="Times New Roman"/>
          <w:sz w:val="24"/>
          <w:szCs w:val="24"/>
        </w:rPr>
        <w:t xml:space="preserve">осуществляется Банком </w:t>
      </w:r>
      <w:r>
        <w:rPr>
          <w:rFonts w:ascii="Times New Roman" w:hAnsi="Times New Roman"/>
          <w:sz w:val="24"/>
          <w:szCs w:val="24"/>
        </w:rPr>
        <w:t xml:space="preserve">за плату </w:t>
      </w:r>
      <w:r>
        <w:rPr>
          <w:rFonts w:ascii="Times New Roman" w:hAnsi="Times New Roman"/>
          <w:sz w:val="24"/>
          <w:szCs w:val="24"/>
        </w:rPr>
        <w:t xml:space="preserve">в соответствии с Тарифами Банк</w:t>
      </w:r>
      <w:r>
        <w:rPr>
          <w:rFonts w:ascii="Times New Roman" w:hAnsi="Times New Roman"/>
          <w:sz w:val="24"/>
          <w:szCs w:val="24"/>
        </w:rPr>
        <w:t xml:space="preserve">а, действующими на момент предоставления </w:t>
      </w:r>
      <w:r>
        <w:rPr>
          <w:rFonts w:ascii="Times New Roman" w:hAnsi="Times New Roman"/>
          <w:sz w:val="24"/>
          <w:szCs w:val="24"/>
        </w:rPr>
        <w:t xml:space="preserve">услуги.</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7</w:t>
      </w:r>
      <w:r>
        <w:rPr>
          <w:rFonts w:ascii="Times New Roman" w:hAnsi="Times New Roman"/>
          <w:sz w:val="24"/>
          <w:szCs w:val="24"/>
        </w:rPr>
        <w:t xml:space="preserve">.</w:t>
        <w:tab/>
      </w:r>
      <w:r>
        <w:rPr>
          <w:rFonts w:ascii="Times New Roman" w:hAnsi="Times New Roman"/>
          <w:bCs/>
          <w:sz w:val="24"/>
          <w:szCs w:val="24"/>
        </w:rPr>
        <w:t xml:space="preserve">Информация о в</w:t>
      </w:r>
      <w:r>
        <w:rPr>
          <w:rFonts w:ascii="Times New Roman" w:hAnsi="Times New Roman"/>
          <w:bCs/>
          <w:sz w:val="24"/>
          <w:szCs w:val="24"/>
        </w:rPr>
        <w:t xml:space="preserve">рем</w:t>
      </w:r>
      <w:r>
        <w:rPr>
          <w:rFonts w:ascii="Times New Roman" w:hAnsi="Times New Roman"/>
          <w:bCs/>
          <w:sz w:val="24"/>
          <w:szCs w:val="24"/>
        </w:rPr>
        <w:t xml:space="preserve">ени</w:t>
      </w:r>
      <w:r>
        <w:rPr>
          <w:rFonts w:ascii="Times New Roman" w:hAnsi="Times New Roman"/>
          <w:bCs/>
          <w:sz w:val="24"/>
          <w:szCs w:val="24"/>
        </w:rPr>
        <w:t xml:space="preserve">, установл</w:t>
      </w:r>
      <w:r>
        <w:rPr>
          <w:rFonts w:ascii="Times New Roman" w:hAnsi="Times New Roman"/>
          <w:bCs/>
          <w:sz w:val="24"/>
          <w:szCs w:val="24"/>
        </w:rPr>
        <w:t xml:space="preserve">енн</w:t>
      </w:r>
      <w:r>
        <w:rPr>
          <w:rFonts w:ascii="Times New Roman" w:hAnsi="Times New Roman"/>
          <w:bCs/>
          <w:sz w:val="24"/>
          <w:szCs w:val="24"/>
        </w:rPr>
        <w:t xml:space="preserve">ом</w:t>
      </w:r>
      <w:r>
        <w:rPr>
          <w:rFonts w:ascii="Times New Roman" w:hAnsi="Times New Roman"/>
          <w:bCs/>
          <w:sz w:val="24"/>
          <w:szCs w:val="24"/>
        </w:rPr>
        <w:t xml:space="preserve"> Банком для </w:t>
      </w:r>
      <w:r>
        <w:rPr>
          <w:rFonts w:ascii="Times New Roman" w:hAnsi="Times New Roman"/>
          <w:bCs/>
          <w:sz w:val="24"/>
          <w:szCs w:val="24"/>
        </w:rPr>
        <w:t xml:space="preserve">расчетно-</w:t>
      </w:r>
      <w:r>
        <w:rPr>
          <w:rFonts w:ascii="Times New Roman" w:hAnsi="Times New Roman"/>
          <w:bCs/>
          <w:sz w:val="24"/>
          <w:szCs w:val="24"/>
        </w:rPr>
        <w:t xml:space="preserve">кассового </w:t>
      </w:r>
      <w:r>
        <w:rPr>
          <w:rFonts w:ascii="Times New Roman" w:hAnsi="Times New Roman"/>
          <w:bCs/>
          <w:sz w:val="24"/>
          <w:szCs w:val="24"/>
        </w:rPr>
        <w:t xml:space="preserve">обслуживания К</w:t>
      </w:r>
      <w:r>
        <w:rPr>
          <w:rFonts w:ascii="Times New Roman" w:hAnsi="Times New Roman"/>
          <w:bCs/>
          <w:sz w:val="24"/>
          <w:szCs w:val="24"/>
        </w:rPr>
        <w:t xml:space="preserve">лиентов</w:t>
      </w:r>
      <w:r>
        <w:rPr>
          <w:rFonts w:ascii="Times New Roman" w:hAnsi="Times New Roman"/>
          <w:bCs/>
          <w:sz w:val="24"/>
          <w:szCs w:val="24"/>
        </w:rPr>
        <w:t xml:space="preserve">,</w:t>
      </w:r>
      <w:r>
        <w:rPr>
          <w:rFonts w:ascii="Times New Roman" w:hAnsi="Times New Roman"/>
          <w:bCs/>
          <w:sz w:val="24"/>
          <w:szCs w:val="24"/>
        </w:rPr>
        <w:t xml:space="preserve"> и режиме приема от </w:t>
      </w:r>
      <w:r>
        <w:rPr>
          <w:rFonts w:ascii="Times New Roman" w:hAnsi="Times New Roman"/>
          <w:bCs/>
          <w:sz w:val="24"/>
          <w:szCs w:val="24"/>
        </w:rPr>
        <w:t xml:space="preserve">К</w:t>
      </w:r>
      <w:r>
        <w:rPr>
          <w:rFonts w:ascii="Times New Roman" w:hAnsi="Times New Roman"/>
          <w:bCs/>
          <w:sz w:val="24"/>
          <w:szCs w:val="24"/>
        </w:rPr>
        <w:t xml:space="preserve">лиентов распоряжений о переводе денежных средств</w:t>
      </w:r>
      <w:r>
        <w:rPr>
          <w:rFonts w:ascii="Times New Roman" w:hAnsi="Times New Roman"/>
          <w:bCs/>
          <w:sz w:val="24"/>
          <w:szCs w:val="24"/>
        </w:rPr>
        <w:t xml:space="preserve"> и их исполнени</w:t>
      </w:r>
      <w:r>
        <w:rPr>
          <w:rFonts w:ascii="Times New Roman" w:hAnsi="Times New Roman"/>
          <w:bCs/>
          <w:sz w:val="24"/>
          <w:szCs w:val="24"/>
        </w:rPr>
        <w:t xml:space="preserve">я</w:t>
      </w:r>
      <w:r>
        <w:rPr>
          <w:rFonts w:ascii="Times New Roman" w:hAnsi="Times New Roman"/>
          <w:sz w:val="24"/>
          <w:szCs w:val="24"/>
        </w:rPr>
        <w:t xml:space="preserve"> </w:t>
      </w:r>
      <w:r>
        <w:rPr>
          <w:rFonts w:ascii="Times New Roman" w:hAnsi="Times New Roman"/>
          <w:sz w:val="24"/>
          <w:szCs w:val="24"/>
        </w:rPr>
        <w:t xml:space="preserve">доводится </w:t>
      </w:r>
      <w:r>
        <w:rPr>
          <w:rFonts w:ascii="Times New Roman" w:hAnsi="Times New Roman"/>
          <w:sz w:val="24"/>
          <w:szCs w:val="24"/>
        </w:rPr>
        <w:t xml:space="preserve">Банком</w:t>
      </w:r>
      <w:r>
        <w:rPr>
          <w:rFonts w:ascii="Times New Roman" w:hAnsi="Times New Roman"/>
          <w:sz w:val="24"/>
          <w:szCs w:val="24"/>
        </w:rPr>
        <w:t xml:space="preserve"> </w:t>
      </w:r>
      <w:r>
        <w:rPr>
          <w:rFonts w:ascii="Times New Roman" w:hAnsi="Times New Roman"/>
          <w:sz w:val="24"/>
          <w:szCs w:val="24"/>
        </w:rPr>
        <w:t xml:space="preserve">до сведения Клиентов в порядке, предусмотренном </w:t>
      </w:r>
      <w:r>
        <w:rPr>
          <w:rFonts w:ascii="Times New Roman" w:hAnsi="Times New Roman"/>
          <w:sz w:val="24"/>
          <w:szCs w:val="24"/>
        </w:rPr>
        <w:t xml:space="preserve">пунктом </w:t>
      </w:r>
      <w:r>
        <w:rPr>
          <w:rFonts w:ascii="Times New Roman" w:hAnsi="Times New Roman"/>
          <w:sz w:val="24"/>
          <w:szCs w:val="24"/>
        </w:rPr>
        <w:t xml:space="preserve">2</w:t>
      </w:r>
      <w:r>
        <w:rPr>
          <w:rFonts w:ascii="Times New Roman" w:hAnsi="Times New Roman"/>
          <w:sz w:val="24"/>
          <w:szCs w:val="24"/>
        </w:rPr>
        <w:t xml:space="preserve">.3 </w:t>
      </w:r>
      <w:r>
        <w:rPr>
          <w:rFonts w:ascii="Times New Roman" w:hAnsi="Times New Roman"/>
          <w:sz w:val="24"/>
          <w:szCs w:val="24"/>
        </w:rPr>
        <w:t xml:space="preserve">настоящих </w:t>
      </w:r>
      <w:r>
        <w:rPr>
          <w:rFonts w:ascii="Times New Roman" w:hAnsi="Times New Roman"/>
          <w:sz w:val="24"/>
          <w:szCs w:val="24"/>
        </w:rPr>
        <w:t xml:space="preserve">Условий</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38"/>
        <w:contextualSpacing/>
        <w:ind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sz w:val="24"/>
          <w:szCs w:val="24"/>
        </w:rPr>
        <w:t xml:space="preserve">2.8. </w:t>
      </w:r>
      <w:r>
        <w:rPr>
          <w:rFonts w:ascii="Times New Roman" w:hAnsi="Times New Roman" w:eastAsia="Times New Roman"/>
          <w:bCs/>
          <w:sz w:val="24"/>
          <w:szCs w:val="24"/>
          <w:lang w:eastAsia="ru-RU"/>
        </w:rPr>
        <w:t xml:space="preserve">О</w:t>
      </w:r>
      <w:r>
        <w:rPr>
          <w:rFonts w:ascii="Times New Roman" w:hAnsi="Times New Roman"/>
          <w:color w:val="000000"/>
          <w:sz w:val="24"/>
          <w:szCs w:val="24"/>
          <w:lang w:eastAsia="ru-RU"/>
        </w:rPr>
        <w:t xml:space="preserve">собенности расчетно-кассового обслуживания и перечень операций, проводимых</w:t>
      </w:r>
      <w:r>
        <w:rPr>
          <w:rFonts w:ascii="Times New Roman" w:hAnsi="Times New Roman" w:eastAsia="Times New Roman"/>
          <w:bCs/>
          <w:sz w:val="24"/>
          <w:szCs w:val="24"/>
          <w:lang w:eastAsia="ru-RU"/>
        </w:rPr>
        <w:t xml:space="preserve"> по:</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contextualSpacing/>
        <w:ind w:firstLine="709"/>
        <w:jc w:val="both"/>
        <w:spacing w:after="0" w:line="240" w:lineRule="auto"/>
        <w:widowControl w:val="off"/>
        <w:tabs>
          <w:tab w:val="left" w:pos="-2410" w:leader="none"/>
          <w:tab w:val="left" w:pos="1134" w:leader="none"/>
        </w:tabs>
        <w:rPr>
          <w:rFonts w:ascii="Times New Roman" w:hAnsi="Times New Roman"/>
          <w:sz w:val="24"/>
          <w:szCs w:val="24"/>
        </w:rPr>
      </w:pPr>
      <w:r>
        <w:rPr>
          <w:rFonts w:ascii="Times New Roman" w:hAnsi="Times New Roman" w:eastAsia="Times New Roman"/>
          <w:bCs/>
          <w:sz w:val="24"/>
          <w:szCs w:val="24"/>
          <w:lang w:eastAsia="ru-RU"/>
        </w:rPr>
        <w:t xml:space="preserve">-</w:t>
        <w:tab/>
      </w:r>
      <w:r>
        <w:rPr>
          <w:rFonts w:ascii="Times New Roman" w:hAnsi="Times New Roman"/>
          <w:sz w:val="24"/>
          <w:szCs w:val="24"/>
        </w:rPr>
        <w:t xml:space="preserve">специальным банковским счетам: специальному банковскому счету платежного агента/банковского платежного агента (субагента)/поставщика/специальному брокерскому счету;</w:t>
      </w:r>
      <w:r>
        <w:rPr>
          <w:rFonts w:ascii="Times New Roman" w:hAnsi="Times New Roman"/>
          <w:sz w:val="24"/>
          <w:szCs w:val="24"/>
        </w:rPr>
      </w:r>
      <w:r>
        <w:rPr>
          <w:rFonts w:ascii="Times New Roman" w:hAnsi="Times New Roman"/>
          <w:sz w:val="24"/>
          <w:szCs w:val="24"/>
        </w:rPr>
      </w:r>
    </w:p>
    <w:p>
      <w:pPr>
        <w:pStyle w:val="1438"/>
        <w:contextualSpacing/>
        <w:ind w:firstLine="709"/>
        <w:jc w:val="both"/>
        <w:spacing w:after="0" w:line="240" w:lineRule="auto"/>
        <w:widowControl w:val="off"/>
        <w:tabs>
          <w:tab w:val="left" w:pos="-2410" w:leader="none"/>
          <w:tab w:val="left" w:pos="1134" w:leader="none"/>
        </w:tabs>
        <w:rPr>
          <w:rFonts w:ascii="Times New Roman" w:hAnsi="Times New Roman"/>
          <w:sz w:val="24"/>
          <w:szCs w:val="24"/>
        </w:rPr>
      </w:pPr>
      <w:r>
        <w:rPr>
          <w:rFonts w:ascii="Times New Roman" w:hAnsi="Times New Roman"/>
          <w:sz w:val="24"/>
          <w:szCs w:val="24"/>
        </w:rPr>
        <w:t xml:space="preserve">-</w:t>
        <w:tab/>
      </w:r>
      <w:r>
        <w:rPr>
          <w:rFonts w:ascii="Times New Roman" w:hAnsi="Times New Roman"/>
          <w:sz w:val="24"/>
          <w:szCs w:val="24"/>
        </w:rPr>
        <w:t xml:space="preserve">счет</w:t>
      </w:r>
      <w:r>
        <w:rPr>
          <w:rFonts w:ascii="Times New Roman" w:hAnsi="Times New Roman"/>
          <w:sz w:val="24"/>
          <w:szCs w:val="24"/>
        </w:rPr>
        <w:t xml:space="preserve">у</w:t>
      </w:r>
      <w:r>
        <w:rPr>
          <w:rFonts w:ascii="Times New Roman" w:hAnsi="Times New Roman"/>
          <w:sz w:val="24"/>
          <w:szCs w:val="24"/>
        </w:rPr>
        <w:t xml:space="preserve"> доверительного управления средствами пенсионных накоплений</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38"/>
        <w:contextualSpacing/>
        <w:jc w:val="both"/>
        <w:spacing w:after="0" w:line="240" w:lineRule="auto"/>
        <w:widowControl w:val="off"/>
        <w:tabs>
          <w:tab w:val="left" w:pos="-2410" w:leader="none"/>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определяются действующим законодательством Российской Федерации и изложены в разделе </w:t>
      </w:r>
      <w:r>
        <w:rPr>
          <w:rFonts w:ascii="Times New Roman" w:hAnsi="Times New Roman"/>
          <w:color w:val="000000"/>
          <w:sz w:val="24"/>
          <w:szCs w:val="24"/>
          <w:lang w:eastAsia="ru-RU"/>
        </w:rPr>
        <w:t xml:space="preserve">7</w:t>
      </w:r>
      <w:r>
        <w:rPr>
          <w:rFonts w:ascii="Times New Roman" w:hAnsi="Times New Roman"/>
          <w:color w:val="000000"/>
          <w:sz w:val="24"/>
          <w:szCs w:val="24"/>
          <w:lang w:eastAsia="ru-RU"/>
        </w:rPr>
        <w:t xml:space="preserve"> настоящих Условий.</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443"/>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9</w:t>
      </w:r>
      <w:r>
        <w:rPr>
          <w:rFonts w:ascii="Times New Roman" w:hAnsi="Times New Roman"/>
          <w:sz w:val="24"/>
          <w:szCs w:val="24"/>
        </w:rPr>
        <w:t xml:space="preserve">.</w:t>
        <w:tab/>
        <w:t xml:space="preserve">Предоставление дополнительных услуг, продуктов </w:t>
      </w:r>
      <w:r>
        <w:rPr>
          <w:rFonts w:ascii="Times New Roman" w:hAnsi="Times New Roman"/>
          <w:sz w:val="24"/>
          <w:szCs w:val="24"/>
        </w:rPr>
        <w:t xml:space="preserve">в рамках расчетно-кассового обслуживания </w:t>
      </w:r>
      <w:r>
        <w:rPr>
          <w:rFonts w:ascii="Times New Roman" w:hAnsi="Times New Roman"/>
          <w:sz w:val="24"/>
          <w:szCs w:val="24"/>
        </w:rPr>
        <w:t xml:space="preserve">осуществляется </w:t>
      </w:r>
      <w:r>
        <w:rPr>
          <w:rFonts w:ascii="Times New Roman" w:hAnsi="Times New Roman"/>
          <w:sz w:val="24"/>
          <w:szCs w:val="24"/>
        </w:rPr>
        <w:t xml:space="preserve">Банком </w:t>
      </w:r>
      <w:r>
        <w:rPr>
          <w:rFonts w:ascii="Times New Roman" w:hAnsi="Times New Roman"/>
          <w:sz w:val="24"/>
          <w:szCs w:val="24"/>
        </w:rPr>
        <w:t xml:space="preserve">в </w:t>
      </w:r>
      <w:r>
        <w:rPr>
          <w:rFonts w:ascii="Times New Roman" w:hAnsi="Times New Roman"/>
          <w:sz w:val="24"/>
          <w:szCs w:val="24"/>
        </w:rPr>
        <w:t xml:space="preserve">порядке, установленном </w:t>
      </w:r>
      <w:r>
        <w:rPr>
          <w:rFonts w:ascii="Times New Roman" w:hAnsi="Times New Roman"/>
          <w:sz w:val="24"/>
          <w:szCs w:val="24"/>
        </w:rPr>
        <w:t xml:space="preserve">разделом </w:t>
      </w:r>
      <w:r>
        <w:rPr>
          <w:rFonts w:ascii="Times New Roman" w:hAnsi="Times New Roman"/>
          <w:sz w:val="24"/>
          <w:szCs w:val="24"/>
        </w:rPr>
        <w:t xml:space="preserve">8</w:t>
      </w:r>
      <w:r>
        <w:rPr>
          <w:rFonts w:ascii="Times New Roman" w:hAnsi="Times New Roman"/>
          <w:sz w:val="24"/>
          <w:szCs w:val="24"/>
        </w:rPr>
        <w:t xml:space="preserve"> </w:t>
      </w:r>
      <w:r>
        <w:rPr>
          <w:rFonts w:ascii="Times New Roman" w:hAnsi="Times New Roman"/>
          <w:sz w:val="24"/>
          <w:szCs w:val="24"/>
        </w:rPr>
        <w:t xml:space="preserve">настоящих </w:t>
      </w:r>
      <w:r>
        <w:rPr>
          <w:rFonts w:ascii="Times New Roman" w:hAnsi="Times New Roman"/>
          <w:sz w:val="24"/>
          <w:szCs w:val="24"/>
        </w:rPr>
        <w:t xml:space="preserve">Условий. </w:t>
      </w:r>
      <w:r>
        <w:rPr>
          <w:rFonts w:ascii="Times New Roman" w:hAnsi="Times New Roman"/>
          <w:sz w:val="24"/>
          <w:szCs w:val="24"/>
        </w:rPr>
      </w:r>
      <w:r>
        <w:rPr>
          <w:rFonts w:ascii="Times New Roman" w:hAnsi="Times New Roman"/>
          <w:sz w:val="24"/>
          <w:szCs w:val="24"/>
        </w:rPr>
      </w:r>
    </w:p>
    <w:p>
      <w:pPr>
        <w:pStyle w:val="1438"/>
        <w:contextualSpacing/>
        <w:ind w:firstLine="709"/>
        <w:jc w:val="both"/>
        <w:spacing w:after="0" w:line="240" w:lineRule="auto"/>
        <w:widowControl w:val="off"/>
        <w:tabs>
          <w:tab w:val="left" w:pos="-2410"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2.10.</w:t>
        <w:tab/>
      </w:r>
      <w:r>
        <w:rPr>
          <w:rFonts w:ascii="Times New Roman" w:hAnsi="Times New Roman" w:eastAsia="Times New Roman"/>
          <w:bCs/>
          <w:sz w:val="24"/>
          <w:szCs w:val="24"/>
          <w:lang w:eastAsia="ru-RU"/>
        </w:rPr>
        <w:t xml:space="preserve">Все требования, уведомления и иные сообщения по настоящим Условиям </w:t>
        <w:br w:type="textWrapping" w:clear="all"/>
        <w:t xml:space="preserve">и в рамках Договора направляются Сторонами друг другу в письменной форме в следующем порядке:</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contextualSpacing/>
        <w:ind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w:t>
        <w:tab/>
        <w:t xml:space="preserve">Банком Клиенту уведомления, касающиеся вопросов обслуживания н</w:t>
      </w:r>
      <w:r>
        <w:rPr>
          <w:rFonts w:ascii="Times New Roman" w:hAnsi="Times New Roman" w:eastAsia="Times New Roman"/>
          <w:bCs/>
          <w:sz w:val="24"/>
          <w:szCs w:val="24"/>
          <w:lang w:eastAsia="ru-RU"/>
        </w:rPr>
        <w:t xml:space="preserve">еограниченного круга клиентов Банка, направляются с использованием одного или нескольких способов, указанных в пункте 2.3 настоящих Условий, а уведомления, запросы и другие юридически значимые сообщения, касающиеся вопросов обслуживания отдельного Клиента:</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numPr>
          <w:ilvl w:val="0"/>
          <w:numId w:val="25"/>
        </w:numPr>
        <w:contextualSpacing/>
        <w:ind w:left="0"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в случае использования Клиентом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bCs/>
          <w:sz w:val="24"/>
          <w:szCs w:val="24"/>
          <w:lang w:eastAsia="ru-RU"/>
        </w:rPr>
        <w:t xml:space="preserve"> </w:t>
      </w:r>
      <w:r>
        <w:rPr>
          <w:rFonts w:ascii="Times New Roman" w:hAnsi="Times New Roman" w:eastAsia="Times New Roman"/>
          <w:bCs/>
          <w:sz w:val="24"/>
          <w:szCs w:val="24"/>
          <w:lang w:eastAsia="ru-RU"/>
        </w:rPr>
        <w:t xml:space="preserve">- путем направления Клиенту через </w:t>
      </w:r>
      <w:r>
        <w:rPr>
          <w:rFonts w:ascii="Times New Roman" w:hAnsi="Times New Roman" w:eastAsia="Times New Roman" w:cs="Times New Roman"/>
          <w:sz w:val="24"/>
          <w:szCs w:val="24"/>
        </w:rPr>
        <w:t xml:space="preserve">ИС Свой Бизнес</w:t>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numPr>
          <w:ilvl w:val="0"/>
          <w:numId w:val="25"/>
        </w:numPr>
        <w:contextualSpacing/>
        <w:ind w:left="0" w:firstLine="709"/>
        <w:jc w:val="both"/>
        <w:spacing w:after="0" w:line="240" w:lineRule="auto"/>
        <w:widowControl w:val="off"/>
        <w:tabs>
          <w:tab w:val="left" w:pos="-2410" w:leader="none"/>
          <w:tab w:val="left" w:pos="1134" w:leader="none"/>
        </w:tabs>
        <w:rPr>
          <w:rFonts w:ascii="Times New Roman" w:hAnsi="Times New Roman"/>
          <w:bCs/>
          <w:sz w:val="24"/>
          <w:szCs w:val="24"/>
        </w:rPr>
      </w:pPr>
      <w:r>
        <w:rPr>
          <w:rFonts w:ascii="Times New Roman" w:hAnsi="Times New Roman"/>
          <w:bCs/>
          <w:sz w:val="24"/>
          <w:szCs w:val="24"/>
        </w:rPr>
        <w:t xml:space="preserve">в случае, если между Банком и Клиентом не заключен Договор ДБО и/или Клиентом не предоставлена информация о действующем адресе электронной почты в письменной форме - путем направле</w:t>
      </w:r>
      <w:r>
        <w:rPr>
          <w:rFonts w:ascii="Times New Roman" w:hAnsi="Times New Roman"/>
          <w:bCs/>
          <w:sz w:val="24"/>
          <w:szCs w:val="24"/>
        </w:rPr>
        <w:t xml:space="preserve">ния Клиенту письма средствами организации почтовой связи по адресу для корреспонденции (почтовому адресу), указанному Клиентом Банку, а также путем непосредственной передачи при личной явке Клиента (Представителя Клиента) под подпись в Подразделении Банка.</w:t>
      </w:r>
      <w:r>
        <w:rPr>
          <w:rFonts w:ascii="Times New Roman" w:hAnsi="Times New Roman"/>
          <w:bCs/>
          <w:sz w:val="24"/>
          <w:szCs w:val="24"/>
        </w:rPr>
      </w:r>
      <w:r>
        <w:rPr>
          <w:rFonts w:ascii="Times New Roman" w:hAnsi="Times New Roman"/>
          <w:bCs/>
          <w:sz w:val="24"/>
          <w:szCs w:val="24"/>
        </w:rPr>
      </w:r>
    </w:p>
    <w:p>
      <w:pPr>
        <w:pStyle w:val="1438"/>
        <w:contextualSpacing/>
        <w:ind w:firstLine="709"/>
        <w:jc w:val="both"/>
        <w:spacing w:after="0" w:line="240" w:lineRule="auto"/>
        <w:widowControl w:val="off"/>
        <w:tabs>
          <w:tab w:val="left" w:pos="-2410" w:leader="none"/>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В случае отсутствия у Банка сведений об адресе для корреспонденции (почтовом адресе) Клиента, почтовую корреспонденцию и другие юридически значимые сообщения по Договору Банк направляет по адресу местонахождения (регистрации) Клиента. </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438"/>
        <w:contextualSpacing/>
        <w:ind w:firstLine="709"/>
        <w:jc w:val="both"/>
        <w:spacing w:after="0" w:line="240" w:lineRule="auto"/>
        <w:widowControl w:val="off"/>
        <w:tabs>
          <w:tab w:val="left" w:pos="-2410" w:leader="none"/>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Риски неполучения почтовой корреспонденции и других юридически значимых сообщений по Договору в случае несвоевременного представления в Банк сведений об адресе для корреспонденции (почтовом адресе), лежат на Клиенте. </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438"/>
        <w:contextualSpacing/>
        <w:ind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Указывая адрес электронной почты в Заявлении о присоединении к Условиям открытия банковских счетов и расчетно-кассового обслуживания клиента в АО «Россельхозбанк</w:t>
      </w:r>
      <w:r>
        <w:rPr>
          <w:rFonts w:ascii="Times New Roman" w:hAnsi="Times New Roman" w:eastAsia="Times New Roman"/>
          <w:bCs/>
          <w:sz w:val="24"/>
          <w:szCs w:val="24"/>
          <w:lang w:eastAsia="ru-RU"/>
        </w:rPr>
        <w:t xml:space="preserve"> </w:t>
      </w:r>
      <w:r>
        <w:rPr>
          <w:rFonts w:ascii="Times New Roman" w:hAnsi="Times New Roman" w:eastAsia="Times New Roman"/>
          <w:bCs/>
          <w:sz w:val="24"/>
          <w:szCs w:val="24"/>
          <w:lang w:eastAsia="ru-RU"/>
        </w:rPr>
        <w:t xml:space="preserve">в графе «Электронная почта (e-mail):»/ отдельном заявлении по форме Банка и подписывая его, Клиент:</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numPr>
          <w:ilvl w:val="0"/>
          <w:numId w:val="26"/>
        </w:numPr>
        <w:contextualSpacing/>
        <w:ind w:left="0"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дает Банку согласие на направление сообщений, запросов, уведомлений в рамках Договора, в случаях, предусмотренных Договором на адрес электронной почты, информация о котором предоставлена Клиентом в Банк в письменной форме;</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numPr>
          <w:ilvl w:val="0"/>
          <w:numId w:val="26"/>
        </w:numPr>
        <w:contextualSpacing/>
        <w:ind w:left="0"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подтверждает, что ознакомлен и согласен с тем, что электронная почт</w:t>
      </w:r>
      <w:r>
        <w:rPr>
          <w:rFonts w:ascii="Times New Roman" w:hAnsi="Times New Roman" w:eastAsia="Times New Roman"/>
          <w:bCs/>
          <w:sz w:val="24"/>
          <w:szCs w:val="24"/>
          <w:lang w:eastAsia="ru-RU"/>
        </w:rPr>
        <w:t xml:space="preserve">а не является каналом связи, обеспечивающим защиту передаваемой по нему информации, и отказывается от любых претензий (в том числе, материальных) к Банку в связи с тем, что в результате использования данного канала связи информация, передаваемая с его помо</w:t>
      </w:r>
      <w:r>
        <w:rPr>
          <w:rFonts w:ascii="Times New Roman" w:hAnsi="Times New Roman" w:eastAsia="Times New Roman"/>
          <w:bCs/>
          <w:sz w:val="24"/>
          <w:szCs w:val="24"/>
          <w:lang w:eastAsia="ru-RU"/>
        </w:rPr>
        <w:t xml:space="preserve">щью, может стать доступной третьим лицам, а также соглашается с тем, что направление Банком сообщений, запросов, уведомлений в рамках Договора в адрес Клиента по представленному им адресу электронной почты Клиента не является разглашением банковской тайны.</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contextualSpacing/>
        <w:ind w:firstLine="709"/>
        <w:jc w:val="both"/>
        <w:spacing w:after="6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w:t>
        <w:tab/>
        <w:t xml:space="preserve">Клиентом Банку - в Подразделение Банка в соответствии с официальными адресами и реквизитами, доведенными до сведения Клиента любым из способов, указанным в пункте 2.3 настоящих Условий.</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1276" w:leader="none"/>
        </w:tabs>
        <w:rPr>
          <w:rFonts w:ascii="Times New Roman" w:hAnsi="Times New Roman" w:eastAsia="Times New Roman"/>
          <w:sz w:val="24"/>
          <w:szCs w:val="24"/>
          <w:lang w:eastAsia="en-US"/>
        </w:rPr>
      </w:pPr>
      <w:r>
        <w:rPr>
          <w:rFonts w:ascii="Times New Roman" w:hAnsi="Times New Roman" w:eastAsia="Times New Roman"/>
          <w:bCs/>
          <w:sz w:val="24"/>
          <w:szCs w:val="24"/>
          <w:lang w:eastAsia="ru-RU"/>
        </w:rPr>
        <w:t xml:space="preserve">2.11.</w:t>
        <w:tab/>
      </w:r>
      <w:r>
        <w:rPr>
          <w:rFonts w:ascii="Times New Roman" w:hAnsi="Times New Roman" w:eastAsia="Times New Roman"/>
          <w:sz w:val="24"/>
          <w:szCs w:val="24"/>
          <w:lang w:eastAsia="en-US"/>
        </w:rPr>
        <w:t xml:space="preserve">Стороны договорились, что в </w:t>
      </w:r>
      <w:r>
        <w:rPr>
          <w:rFonts w:ascii="Times New Roman" w:hAnsi="Times New Roman" w:eastAsia="Times New Roman"/>
          <w:bCs/>
          <w:sz w:val="24"/>
          <w:szCs w:val="24"/>
          <w:lang w:eastAsia="en-US"/>
        </w:rPr>
        <w:t xml:space="preserve">части исполнения требований Федерального закона № 115-ФЗ,</w:t>
      </w:r>
      <w:r>
        <w:rPr>
          <w:rFonts w:ascii="Times New Roman" w:hAnsi="Times New Roman" w:eastAsia="Times New Roman"/>
          <w:sz w:val="24"/>
          <w:szCs w:val="24"/>
          <w:lang w:eastAsia="en-US"/>
        </w:rPr>
        <w:t xml:space="preserve"> надлежащим способом информирования/уведомления Клиента </w:t>
        <w:br w:type="textWrapping" w:clear="all"/>
        <w:t xml:space="preserve">о необходимости </w:t>
      </w:r>
      <w:r>
        <w:rPr>
          <w:rFonts w:ascii="Times New Roman" w:hAnsi="Times New Roman" w:eastAsia="Times New Roman"/>
          <w:bCs/>
          <w:sz w:val="24"/>
          <w:szCs w:val="24"/>
          <w:lang w:eastAsia="en-US"/>
        </w:rPr>
        <w:t xml:space="preserve">обновления сведений, полученных Банком в ре</w:t>
      </w:r>
      <w:r>
        <w:rPr>
          <w:rFonts w:ascii="Times New Roman" w:hAnsi="Times New Roman" w:eastAsia="Times New Roman"/>
          <w:bCs/>
          <w:sz w:val="24"/>
          <w:szCs w:val="24"/>
          <w:lang w:eastAsia="en-US"/>
        </w:rPr>
        <w:t xml:space="preserve">зультате идентификации Клиента, а также (при их наличии), о представителях Клиента, выгодоприобретателях </w:t>
        <w:br/>
        <w:t xml:space="preserve">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rFonts w:ascii="Times New Roman" w:hAnsi="Times New Roman" w:eastAsia="Times New Roman"/>
          <w:sz w:val="24"/>
          <w:szCs w:val="24"/>
          <w:lang w:eastAsia="en-US"/>
        </w:rPr>
        <w:t xml:space="preserve"> признаются з</w:t>
      </w:r>
      <w:r>
        <w:rPr>
          <w:rFonts w:ascii="Times New Roman" w:hAnsi="Times New Roman" w:eastAsia="Times New Roman"/>
          <w:bCs/>
          <w:sz w:val="24"/>
          <w:szCs w:val="24"/>
          <w:lang w:eastAsia="en-US"/>
        </w:rPr>
        <w:t xml:space="preserve">апросы/уведомления, направляемые Банком</w:t>
      </w:r>
      <w:r>
        <w:rPr>
          <w:rFonts w:ascii="Times New Roman" w:hAnsi="Times New Roman" w:eastAsia="Times New Roman"/>
          <w:sz w:val="24"/>
          <w:szCs w:val="24"/>
          <w:lang w:eastAsia="en-US"/>
        </w:rPr>
        <w:t xml:space="preserve"> Клиенту одним из следующих способов</w:t>
      </w:r>
      <w:r>
        <w:rPr>
          <w:rFonts w:ascii="Times New Roman" w:hAnsi="Times New Roman" w:eastAsia="Times New Roman"/>
          <w:bCs/>
          <w:sz w:val="24"/>
          <w:szCs w:val="24"/>
          <w:lang w:eastAsia="en-US"/>
        </w:rPr>
        <w:t xml:space="preserve">:</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438"/>
        <w:ind w:firstLine="709"/>
        <w:jc w:val="both"/>
        <w:spacing w:after="0" w:line="240" w:lineRule="auto"/>
        <w:tabs>
          <w:tab w:val="left" w:pos="1276"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 </w:t>
      </w:r>
      <w:r>
        <w:rPr>
          <w:rFonts w:ascii="Times New Roman" w:hAnsi="Times New Roman" w:eastAsia="Times New Roman"/>
          <w:sz w:val="24"/>
          <w:szCs w:val="24"/>
          <w:lang w:val="en-US" w:eastAsia="en-US"/>
        </w:rPr>
        <w:t xml:space="preserve">с использованием ДБО</w:t>
      </w:r>
      <w:r>
        <w:rPr>
          <w:rFonts w:ascii="Times New Roman" w:hAnsi="Times New Roman" w:eastAsia="Times New Roman"/>
          <w:sz w:val="24"/>
          <w:szCs w:val="24"/>
          <w:lang w:eastAsia="en-US"/>
        </w:rPr>
        <w:t xml:space="preserve"> в случае если на дату отправки Банком Клиенту запроса/уведомления между Банком и Клиентом заключен Договор ДБО;</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en-US"/>
        </w:rPr>
        <w:t xml:space="preserve">- по адресу электронной почты</w:t>
      </w:r>
      <w:r>
        <w:rPr>
          <w:rFonts w:ascii="Times New Roman" w:hAnsi="Times New Roman" w:eastAsia="Times New Roman"/>
          <w:sz w:val="24"/>
          <w:szCs w:val="24"/>
          <w:vertAlign w:val="superscript"/>
          <w:lang w:eastAsia="en-US"/>
        </w:rPr>
        <w:footnoteReference w:id="4"/>
      </w:r>
      <w:r>
        <w:rPr>
          <w:rFonts w:ascii="Times New Roman" w:hAnsi="Times New Roman" w:eastAsia="Times New Roman"/>
          <w:sz w:val="24"/>
          <w:szCs w:val="24"/>
          <w:lang w:eastAsia="en-US"/>
        </w:rPr>
        <w:t xml:space="preserve">, предоставленному</w:t>
      </w:r>
      <w:r>
        <w:rPr>
          <w:rFonts w:ascii="Times New Roman" w:hAnsi="Times New Roman" w:eastAsia="Times New Roman"/>
          <w:sz w:val="24"/>
          <w:szCs w:val="24"/>
          <w:lang w:eastAsia="en-US"/>
        </w:rPr>
        <w:t xml:space="preserve"> Клиентом в целях взаимодействия с Банком в соответствии с пунктом 4.2.14 настоящих Условий в случае если на дату отправки Банком Клиенту запроса/уведомления между Банком и Клиентом не заключен Договор ДБО. Стороны договорились, что запрос/уведомление Банк</w:t>
      </w:r>
      <w:r>
        <w:rPr>
          <w:rFonts w:ascii="Times New Roman" w:hAnsi="Times New Roman" w:eastAsia="Times New Roman"/>
          <w:sz w:val="24"/>
          <w:szCs w:val="24"/>
          <w:lang w:eastAsia="en-US"/>
        </w:rPr>
        <w:t xml:space="preserve">а является полученным Клиентом </w:t>
        <w:br/>
        <w:t xml:space="preserve">в случае успешной отправки Банком на адрес электронной почты Клиента, предоставленный Клиентом в соответствии с пунктом 4.2.14 настоящих Условий, соответствующего запроса/уведомления с использованием электронной почты Банка;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contextualSpacing/>
        <w:ind w:firstLine="709"/>
        <w:jc w:val="both"/>
        <w:spacing w:after="60" w:line="240" w:lineRule="auto"/>
        <w:widowControl w:val="off"/>
        <w:tabs>
          <w:tab w:val="left" w:pos="-2410" w:leader="none"/>
          <w:tab w:val="left" w:pos="1134"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 по адресу для корреспонденции (почтовому адресу/адресу </w:t>
      </w:r>
      <w:r>
        <w:rPr>
          <w:rFonts w:ascii="Times New Roman" w:hAnsi="Times New Roman" w:eastAsia="Times New Roman"/>
          <w:sz w:val="24"/>
          <w:szCs w:val="24"/>
          <w:lang w:eastAsia="en-US"/>
        </w:rPr>
        <w:t xml:space="preserve">местонахождения), указанному в документах, содержащихся в юридическом деле Клиента, сформированном </w:t>
        <w:br/>
        <w:t xml:space="preserve">в процессе действия Договора, в случае если на дату отправки информации Банка между Банком и Клиентом не заключен Договор ДБО и/или Клиентом не предоставлен</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en-US"/>
        </w:rPr>
        <w:t xml:space="preserve">адрес электронной почты</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en-US"/>
        </w:rPr>
        <w:t xml:space="preserve">в целях взаимодействия с Банком в соответствии с пунктом 4.2.14 настоящих Условий.</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438"/>
        <w:contextualSpacing/>
        <w:ind w:firstLine="709"/>
        <w:jc w:val="both"/>
        <w:spacing w:after="60" w:line="240" w:lineRule="auto"/>
        <w:widowControl w:val="off"/>
        <w:tabs>
          <w:tab w:val="left" w:pos="-2410" w:leader="none"/>
          <w:tab w:val="left" w:pos="1134"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2.12.</w:t>
        <w:tab/>
      </w:r>
      <w:r>
        <w:rPr>
          <w:rFonts w:ascii="Times New Roman" w:hAnsi="Times New Roman" w:eastAsia="Times New Roman"/>
          <w:sz w:val="24"/>
          <w:szCs w:val="24"/>
          <w:lang w:eastAsia="en-US"/>
        </w:rPr>
        <w:t xml:space="preserve">Клиент соглашается на запись всех телефонных переговоров самого Клиента, его представителя и работников Банка в рамках настоящих Условий по каналам телефонной связи. Банк и Клиент признают аудиозаписи переговоров самого Клиента, его представителя и работ</w:t>
      </w:r>
      <w:r>
        <w:rPr>
          <w:rFonts w:ascii="Times New Roman" w:hAnsi="Times New Roman" w:eastAsia="Times New Roman"/>
          <w:sz w:val="24"/>
          <w:szCs w:val="24"/>
          <w:lang w:eastAsia="en-US"/>
        </w:rPr>
        <w:t xml:space="preserve">ников Банка, а также протоколы переговоров по средствам связи в виде печатного текста на бумажном носителе, сформированные Банком или организацией, предоставляющей Банку услуги связи, в качестве надлежащего доказательства, которое может быть представлено п</w:t>
      </w:r>
      <w:r>
        <w:rPr>
          <w:rFonts w:ascii="Times New Roman" w:hAnsi="Times New Roman" w:eastAsia="Times New Roman"/>
          <w:sz w:val="24"/>
          <w:szCs w:val="24"/>
          <w:lang w:eastAsia="en-US"/>
        </w:rPr>
        <w:t xml:space="preserve">ри необходимости в арбитражные суды, суды общей юрисдикции, иные государственные органы. Ответственность за соблюдение тайны переговоров по каналам телефонной связи в соответствии с Федеральным законом от 07.07.2003 № 126-ФЗ «О связи» несет оператор связи.</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438"/>
        <w:contextualSpacing/>
        <w:ind w:firstLine="709"/>
        <w:jc w:val="both"/>
        <w:spacing w:after="60" w:line="240" w:lineRule="auto"/>
        <w:widowControl w:val="off"/>
        <w:tabs>
          <w:tab w:val="left" w:pos="-2410" w:leader="none"/>
          <w:tab w:val="left" w:pos="1134"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2.13.</w:t>
        <w:tab/>
      </w:r>
      <w:r>
        <w:rPr>
          <w:rFonts w:ascii="Times New Roman" w:hAnsi="Times New Roman" w:eastAsia="Times New Roman"/>
          <w:iCs/>
          <w:sz w:val="24"/>
          <w:szCs w:val="24"/>
          <w:lang w:eastAsia="ru-RU"/>
        </w:rPr>
        <w:t xml:space="preserve">В случае применения в отношении Клиента специальных экономических мер</w:t>
      </w:r>
      <w:r>
        <w:rPr>
          <w:rFonts w:ascii="Times New Roman" w:hAnsi="Times New Roman" w:eastAsia="Times New Roman"/>
          <w:iCs/>
          <w:sz w:val="24"/>
          <w:szCs w:val="24"/>
          <w:lang w:eastAsia="ru-RU"/>
        </w:rPr>
        <w:t xml:space="preserve"> </w:t>
      </w:r>
      <w:r>
        <w:rPr>
          <w:rFonts w:ascii="Times New Roman" w:hAnsi="Times New Roman" w:eastAsia="Times New Roman"/>
          <w:iCs/>
          <w:sz w:val="24"/>
          <w:szCs w:val="24"/>
          <w:lang w:eastAsia="ru-RU"/>
        </w:rPr>
        <w:t xml:space="preserve">Банк применяет меры, направленные на запрет (ограничение) совершения финансовых операций</w:t>
      </w:r>
      <w:r>
        <w:rPr>
          <w:rFonts w:ascii="Times New Roman" w:hAnsi="Times New Roman" w:eastAsia="Times New Roman"/>
          <w:iCs/>
          <w:sz w:val="24"/>
          <w:szCs w:val="24"/>
          <w:vertAlign w:val="superscript"/>
          <w:lang w:eastAsia="ru-RU"/>
        </w:rPr>
        <w:footnoteReference w:id="5"/>
      </w:r>
      <w:r>
        <w:rPr>
          <w:rFonts w:ascii="Times New Roman" w:hAnsi="Times New Roman" w:eastAsia="Times New Roman"/>
          <w:iCs/>
          <w:sz w:val="24"/>
          <w:szCs w:val="24"/>
          <w:lang w:eastAsia="ru-RU"/>
        </w:rPr>
        <w:t xml:space="preserve"> и (или) замораживание (блокирование) денежных средств, принадлежащих Клиенту - блокируемому лицу</w:t>
      </w:r>
      <w:r>
        <w:rPr>
          <w:rFonts w:ascii="Times New Roman" w:hAnsi="Times New Roman" w:eastAsia="Times New Roman"/>
          <w:iCs/>
          <w:sz w:val="24"/>
          <w:szCs w:val="24"/>
          <w:vertAlign w:val="superscript"/>
          <w:lang w:eastAsia="ru-RU"/>
        </w:rPr>
        <w:footnoteReference w:id="6"/>
      </w:r>
      <w:r>
        <w:rPr>
          <w:rFonts w:ascii="Times New Roman" w:hAnsi="Times New Roman" w:eastAsia="Times New Roman"/>
          <w:iCs/>
          <w:sz w:val="24"/>
          <w:szCs w:val="24"/>
          <w:lang w:eastAsia="ru-RU"/>
        </w:rPr>
        <w:t xml:space="preserve">, а также финансовых операций, совершаемых в интересах и (или) в пользу Клиента - блокируемог</w:t>
      </w:r>
      <w:r>
        <w:rPr>
          <w:rFonts w:ascii="Times New Roman" w:hAnsi="Times New Roman" w:eastAsia="Times New Roman"/>
          <w:iCs/>
          <w:sz w:val="24"/>
          <w:szCs w:val="24"/>
          <w:lang w:eastAsia="ru-RU"/>
        </w:rPr>
        <w:t xml:space="preserve">о лица, в случаях и в порядке, установленных действующим законодательством Российской Федерации в области специальных экономических мер, и информирует Клиента - блокируемое лицо о принятии Банком вышеуказанных мер в сроки и в порядке, установленные Банком.</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443"/>
        <w:numPr>
          <w:ilvl w:val="0"/>
          <w:numId w:val="4"/>
        </w:numPr>
        <w:ind w:left="0" w:firstLine="0"/>
        <w:jc w:val="center"/>
        <w:spacing w:before="120" w:after="120" w:line="240" w:lineRule="auto"/>
        <w:tabs>
          <w:tab w:val="left" w:pos="426" w:leader="none"/>
        </w:tabs>
        <w:rPr>
          <w:rFonts w:ascii="Times New Roman" w:hAnsi="Times New Roman"/>
          <w:b/>
          <w:sz w:val="24"/>
          <w:szCs w:val="24"/>
        </w:rPr>
      </w:pPr>
      <w:r>
        <w:rPr>
          <w:rFonts w:ascii="Times New Roman" w:hAnsi="Times New Roman"/>
          <w:b/>
          <w:sz w:val="24"/>
          <w:szCs w:val="24"/>
        </w:rPr>
        <w:t xml:space="preserve">Порядок открытия </w:t>
      </w:r>
      <w:r>
        <w:rPr>
          <w:rFonts w:ascii="Times New Roman" w:hAnsi="Times New Roman"/>
          <w:b/>
          <w:sz w:val="24"/>
          <w:szCs w:val="24"/>
        </w:rPr>
        <w:t xml:space="preserve">и ведения </w:t>
      </w:r>
      <w:r>
        <w:rPr>
          <w:rFonts w:ascii="Times New Roman" w:hAnsi="Times New Roman"/>
          <w:b/>
          <w:sz w:val="24"/>
          <w:szCs w:val="24"/>
        </w:rPr>
        <w:t xml:space="preserve">Счета</w:t>
      </w:r>
      <w:r>
        <w:rPr>
          <w:rFonts w:ascii="Times New Roman" w:hAnsi="Times New Roman"/>
          <w:b/>
          <w:sz w:val="24"/>
          <w:szCs w:val="24"/>
        </w:rPr>
      </w:r>
      <w:r>
        <w:rPr>
          <w:rFonts w:ascii="Times New Roman" w:hAnsi="Times New Roman"/>
          <w:b/>
          <w:sz w:val="24"/>
          <w:szCs w:val="24"/>
        </w:rPr>
      </w:r>
    </w:p>
    <w:p>
      <w:pPr>
        <w:pStyle w:val="1443"/>
        <w:numPr>
          <w:ilvl w:val="1"/>
          <w:numId w:val="4"/>
        </w:numPr>
        <w:ind w:left="0" w:firstLine="709"/>
        <w:jc w:val="both"/>
        <w:spacing w:after="0" w:line="240" w:lineRule="auto"/>
        <w:tabs>
          <w:tab w:val="left" w:pos="709" w:leader="none"/>
          <w:tab w:val="left" w:pos="1276" w:leader="none"/>
        </w:tabs>
        <w:rPr>
          <w:rFonts w:ascii="Times New Roman" w:hAnsi="Times New Roman"/>
          <w:sz w:val="24"/>
          <w:szCs w:val="24"/>
        </w:rPr>
      </w:pPr>
      <w:r>
        <w:rPr>
          <w:rFonts w:ascii="Times New Roman" w:hAnsi="Times New Roman"/>
          <w:sz w:val="24"/>
          <w:szCs w:val="24"/>
        </w:rPr>
        <w:t xml:space="preserve">Счет открывается </w:t>
      </w:r>
      <w:r>
        <w:rPr>
          <w:rFonts w:ascii="Times New Roman" w:hAnsi="Times New Roman"/>
          <w:sz w:val="24"/>
          <w:szCs w:val="24"/>
        </w:rPr>
        <w:t xml:space="preserve">Банком </w:t>
      </w:r>
      <w:r>
        <w:rPr>
          <w:rFonts w:ascii="Times New Roman" w:hAnsi="Times New Roman"/>
          <w:sz w:val="24"/>
          <w:szCs w:val="24"/>
        </w:rPr>
        <w:t xml:space="preserve">Клиенту </w:t>
      </w:r>
      <w:r>
        <w:rPr>
          <w:rFonts w:ascii="Times New Roman" w:hAnsi="Times New Roman"/>
          <w:sz w:val="24"/>
          <w:szCs w:val="24"/>
        </w:rPr>
        <w:t xml:space="preserve">на основании </w:t>
      </w:r>
      <w:r>
        <w:rPr>
          <w:rFonts w:ascii="Times New Roman" w:hAnsi="Times New Roman"/>
          <w:sz w:val="24"/>
          <w:szCs w:val="24"/>
        </w:rPr>
        <w:t xml:space="preserve">заключен</w:t>
      </w:r>
      <w:r>
        <w:rPr>
          <w:rFonts w:ascii="Times New Roman" w:hAnsi="Times New Roman"/>
          <w:sz w:val="24"/>
          <w:szCs w:val="24"/>
        </w:rPr>
        <w:t xml:space="preserve">ного</w:t>
      </w:r>
      <w:r>
        <w:rPr>
          <w:rFonts w:ascii="Times New Roman" w:hAnsi="Times New Roman"/>
          <w:sz w:val="24"/>
          <w:szCs w:val="24"/>
        </w:rPr>
        <w:t xml:space="preserve"> </w:t>
      </w:r>
      <w:r>
        <w:rPr>
          <w:rFonts w:ascii="Times New Roman" w:hAnsi="Times New Roman"/>
          <w:sz w:val="24"/>
          <w:szCs w:val="24"/>
        </w:rPr>
        <w:t xml:space="preserve">Сторонами </w:t>
      </w:r>
      <w:r>
        <w:rPr>
          <w:rFonts w:ascii="Times New Roman" w:hAnsi="Times New Roman"/>
          <w:sz w:val="24"/>
          <w:szCs w:val="24"/>
        </w:rPr>
        <w:t xml:space="preserve">Договор</w:t>
      </w:r>
      <w:r>
        <w:rPr>
          <w:rFonts w:ascii="Times New Roman" w:hAnsi="Times New Roman"/>
          <w:sz w:val="24"/>
          <w:szCs w:val="24"/>
        </w:rPr>
        <w:t xml:space="preserve">а</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43"/>
        <w:numPr>
          <w:ilvl w:val="1"/>
          <w:numId w:val="4"/>
        </w:numPr>
        <w:ind w:left="0" w:firstLine="709"/>
        <w:jc w:val="both"/>
        <w:spacing w:after="0" w:line="240" w:lineRule="auto"/>
        <w:tabs>
          <w:tab w:val="left" w:pos="709" w:leader="none"/>
          <w:tab w:val="left" w:pos="1276" w:leader="none"/>
        </w:tabs>
        <w:rPr>
          <w:rFonts w:ascii="Times New Roman" w:hAnsi="Times New Roman"/>
          <w:sz w:val="24"/>
          <w:szCs w:val="24"/>
        </w:rPr>
      </w:pPr>
      <w:r>
        <w:rPr>
          <w:rFonts w:ascii="Times New Roman" w:hAnsi="Times New Roman"/>
          <w:sz w:val="24"/>
          <w:szCs w:val="24"/>
        </w:rPr>
        <w:t xml:space="preserve">Заключение Договора осуществляется пут</w:t>
      </w:r>
      <w:r>
        <w:rPr>
          <w:rFonts w:ascii="Times New Roman" w:hAnsi="Times New Roman"/>
          <w:sz w:val="24"/>
          <w:szCs w:val="24"/>
        </w:rPr>
        <w:t xml:space="preserve">ем присоединения Клиента к </w:t>
      </w:r>
      <w:r>
        <w:rPr>
          <w:rFonts w:ascii="Times New Roman" w:hAnsi="Times New Roman"/>
          <w:sz w:val="24"/>
          <w:szCs w:val="24"/>
        </w:rPr>
        <w:t xml:space="preserve">настоящим </w:t>
      </w:r>
      <w:r>
        <w:rPr>
          <w:rFonts w:ascii="Times New Roman" w:hAnsi="Times New Roman"/>
          <w:sz w:val="24"/>
          <w:szCs w:val="24"/>
        </w:rPr>
        <w:t xml:space="preserve">Условиям в соответствии со стат</w:t>
      </w:r>
      <w:r>
        <w:rPr>
          <w:rFonts w:ascii="Times New Roman" w:hAnsi="Times New Roman"/>
          <w:sz w:val="24"/>
          <w:szCs w:val="24"/>
        </w:rPr>
        <w:t xml:space="preserve">ь</w:t>
      </w:r>
      <w:r>
        <w:rPr>
          <w:rFonts w:ascii="Times New Roman" w:hAnsi="Times New Roman"/>
          <w:sz w:val="24"/>
          <w:szCs w:val="24"/>
        </w:rPr>
        <w:t xml:space="preserve">ей 428 Гражданского кодекса Российской Федерации</w:t>
      </w:r>
      <w:r>
        <w:rPr>
          <w:rFonts w:ascii="Times New Roman" w:hAnsi="Times New Roman"/>
          <w:sz w:val="24"/>
          <w:szCs w:val="24"/>
        </w:rPr>
        <w:t xml:space="preserve"> </w:t>
      </w:r>
      <w:r>
        <w:rPr>
          <w:rFonts w:ascii="Times New Roman" w:hAnsi="Times New Roman"/>
          <w:sz w:val="24"/>
          <w:szCs w:val="24"/>
        </w:rPr>
        <w:t xml:space="preserve">и производится путем подачи в Банк Заявления о присоединении к Условиям, составленного по </w:t>
      </w:r>
      <w:r>
        <w:rPr>
          <w:rFonts w:ascii="Times New Roman" w:hAnsi="Times New Roman"/>
          <w:sz w:val="24"/>
          <w:szCs w:val="24"/>
        </w:rPr>
        <w:t xml:space="preserve">типовой </w:t>
      </w:r>
      <w:r>
        <w:rPr>
          <w:rFonts w:ascii="Times New Roman" w:hAnsi="Times New Roman"/>
          <w:sz w:val="24"/>
          <w:szCs w:val="24"/>
        </w:rPr>
        <w:t xml:space="preserve">форме </w:t>
      </w:r>
      <w:r>
        <w:rPr>
          <w:rFonts w:ascii="Times New Roman" w:hAnsi="Times New Roman"/>
          <w:sz w:val="24"/>
          <w:szCs w:val="24"/>
        </w:rPr>
        <w:t xml:space="preserve">Банка</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276" w:leader="none"/>
        </w:tabs>
        <w:rPr>
          <w:rFonts w:ascii="Times New Roman" w:hAnsi="Times New Roman"/>
          <w:sz w:val="24"/>
          <w:szCs w:val="24"/>
        </w:rPr>
      </w:pPr>
      <w:r>
        <w:rPr>
          <w:rFonts w:ascii="Times New Roman" w:hAnsi="Times New Roman"/>
          <w:sz w:val="24"/>
          <w:szCs w:val="24"/>
        </w:rPr>
        <w:t xml:space="preserve">Для Клиентов, заключивших Договор</w:t>
      </w:r>
      <w:r>
        <w:rPr>
          <w:rFonts w:ascii="Times New Roman" w:hAnsi="Times New Roman"/>
          <w:sz w:val="24"/>
          <w:szCs w:val="24"/>
        </w:rPr>
        <w:t xml:space="preserve">ы</w:t>
      </w:r>
      <w:r>
        <w:rPr>
          <w:rFonts w:ascii="Times New Roman" w:hAnsi="Times New Roman"/>
          <w:sz w:val="24"/>
          <w:szCs w:val="24"/>
        </w:rPr>
        <w:t xml:space="preserve"> банковского счета до </w:t>
      </w:r>
      <w:r>
        <w:rPr>
          <w:rFonts w:ascii="Times New Roman" w:hAnsi="Times New Roman"/>
          <w:sz w:val="24"/>
          <w:szCs w:val="24"/>
        </w:rPr>
        <w:t xml:space="preserve">12</w:t>
      </w:r>
      <w:r>
        <w:rPr>
          <w:rFonts w:ascii="Times New Roman" w:hAnsi="Times New Roman"/>
          <w:sz w:val="24"/>
          <w:szCs w:val="24"/>
        </w:rPr>
        <w:t xml:space="preserve"> </w:t>
      </w:r>
      <w:r>
        <w:rPr>
          <w:rFonts w:ascii="Times New Roman" w:hAnsi="Times New Roman"/>
          <w:sz w:val="24"/>
          <w:szCs w:val="24"/>
        </w:rPr>
        <w:t xml:space="preserve">января </w:t>
      </w:r>
      <w:r>
        <w:rPr>
          <w:rFonts w:ascii="Times New Roman" w:hAnsi="Times New Roman"/>
          <w:sz w:val="24"/>
          <w:szCs w:val="24"/>
        </w:rPr>
        <w:t xml:space="preserve">201</w:t>
      </w:r>
      <w:r>
        <w:rPr>
          <w:rFonts w:ascii="Times New Roman" w:hAnsi="Times New Roman"/>
          <w:sz w:val="24"/>
          <w:szCs w:val="24"/>
        </w:rPr>
        <w:t xml:space="preserve">5 </w:t>
      </w:r>
      <w:r>
        <w:rPr>
          <w:rFonts w:ascii="Times New Roman" w:hAnsi="Times New Roman"/>
          <w:sz w:val="24"/>
          <w:szCs w:val="24"/>
        </w:rPr>
        <w:t xml:space="preserve">года</w:t>
      </w:r>
      <w:r>
        <w:rPr>
          <w:rFonts w:ascii="Times New Roman" w:hAnsi="Times New Roman"/>
          <w:sz w:val="24"/>
          <w:szCs w:val="24"/>
        </w:rPr>
        <w:t xml:space="preserve">, настоящие Условия вступают в силу с даты подписания Соглашения </w:t>
      </w:r>
      <w:r>
        <w:rPr>
          <w:rFonts w:ascii="Times New Roman" w:hAnsi="Times New Roman"/>
          <w:sz w:val="24"/>
          <w:szCs w:val="24"/>
        </w:rPr>
        <w:t xml:space="preserve">об изменении условий Договора (-ов) банковского счета</w:t>
      </w:r>
      <w:r>
        <w:rPr>
          <w:rFonts w:ascii="Times New Roman" w:hAnsi="Times New Roman"/>
          <w:sz w:val="24"/>
          <w:szCs w:val="24"/>
        </w:rPr>
        <w:t xml:space="preserve"> по типовой форме Банка.</w:t>
      </w:r>
      <w:r>
        <w:rPr>
          <w:rFonts w:ascii="Times New Roman" w:hAnsi="Times New Roman"/>
          <w:sz w:val="24"/>
          <w:szCs w:val="24"/>
        </w:rPr>
      </w:r>
      <w:r>
        <w:rPr>
          <w:rFonts w:ascii="Times New Roman" w:hAnsi="Times New Roman"/>
          <w:sz w:val="24"/>
          <w:szCs w:val="24"/>
        </w:rPr>
      </w:r>
    </w:p>
    <w:p>
      <w:pPr>
        <w:pStyle w:val="1443"/>
        <w:numPr>
          <w:ilvl w:val="1"/>
          <w:numId w:val="4"/>
        </w:numPr>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Для заключения Договора Клиент представляет в </w:t>
      </w:r>
      <w:r>
        <w:rPr>
          <w:rFonts w:ascii="Times New Roman" w:hAnsi="Times New Roman"/>
          <w:sz w:val="24"/>
          <w:szCs w:val="24"/>
        </w:rPr>
        <w:t xml:space="preserve">Подразделение банка </w:t>
      </w:r>
      <w:r>
        <w:rPr>
          <w:rFonts w:ascii="Times New Roman" w:hAnsi="Times New Roman"/>
          <w:sz w:val="24"/>
          <w:szCs w:val="24"/>
        </w:rPr>
        <w:t xml:space="preserve">на бумажном носителе </w:t>
      </w:r>
      <w:r>
        <w:rPr>
          <w:rFonts w:ascii="Times New Roman" w:hAnsi="Times New Roman"/>
          <w:sz w:val="24"/>
          <w:szCs w:val="24"/>
        </w:rPr>
        <w:t xml:space="preserve">(</w:t>
      </w:r>
      <w:r>
        <w:rPr>
          <w:rFonts w:ascii="Times New Roman" w:hAnsi="Times New Roman"/>
          <w:sz w:val="24"/>
          <w:szCs w:val="24"/>
        </w:rPr>
        <w:t xml:space="preserve">в двух экземплярах</w:t>
      </w:r>
      <w:r>
        <w:rPr>
          <w:rFonts w:ascii="Times New Roman" w:hAnsi="Times New Roman"/>
          <w:sz w:val="24"/>
          <w:szCs w:val="24"/>
        </w:rPr>
        <w:t xml:space="preserve">) </w:t>
      </w:r>
      <w:r>
        <w:rPr>
          <w:rFonts w:ascii="Times New Roman" w:hAnsi="Times New Roman"/>
          <w:sz w:val="24"/>
          <w:szCs w:val="24"/>
        </w:rPr>
        <w:t xml:space="preserve">Заявление о присоединении к Условиям, подписанно</w:t>
      </w:r>
      <w:r>
        <w:rPr>
          <w:rFonts w:ascii="Times New Roman" w:hAnsi="Times New Roman"/>
          <w:sz w:val="24"/>
          <w:szCs w:val="24"/>
        </w:rPr>
        <w:t xml:space="preserve">е</w:t>
      </w:r>
      <w:r>
        <w:rPr>
          <w:rFonts w:ascii="Times New Roman" w:hAnsi="Times New Roman"/>
          <w:sz w:val="24"/>
          <w:szCs w:val="24"/>
        </w:rPr>
        <w:t xml:space="preserve"> от имени Клиента уполномоченным</w:t>
      </w:r>
      <w:r>
        <w:rPr>
          <w:rFonts w:ascii="Times New Roman" w:hAnsi="Times New Roman"/>
          <w:sz w:val="24"/>
          <w:szCs w:val="24"/>
        </w:rPr>
        <w:t xml:space="preserve"> лицом</w:t>
      </w:r>
      <w:r>
        <w:rPr>
          <w:rFonts w:ascii="Times New Roman" w:hAnsi="Times New Roman"/>
          <w:sz w:val="24"/>
          <w:szCs w:val="24"/>
        </w:rPr>
        <w:t xml:space="preserve"> </w:t>
      </w:r>
      <w:r>
        <w:rPr>
          <w:rFonts w:ascii="Times New Roman" w:hAnsi="Times New Roman"/>
          <w:sz w:val="24"/>
          <w:szCs w:val="24"/>
        </w:rPr>
        <w:t xml:space="preserve">(или самим Клиентом) </w:t>
      </w:r>
      <w:r>
        <w:rPr>
          <w:rFonts w:ascii="Times New Roman" w:hAnsi="Times New Roman"/>
          <w:sz w:val="24"/>
          <w:szCs w:val="24"/>
        </w:rPr>
        <w:t xml:space="preserve">и скрепленное </w:t>
      </w:r>
      <w:r>
        <w:rPr>
          <w:rFonts w:ascii="Times New Roman" w:hAnsi="Times New Roman"/>
          <w:sz w:val="24"/>
          <w:szCs w:val="24"/>
        </w:rPr>
        <w:t xml:space="preserve">оттиском </w:t>
      </w:r>
      <w:r>
        <w:rPr>
          <w:rFonts w:ascii="Times New Roman" w:hAnsi="Times New Roman"/>
          <w:sz w:val="24"/>
          <w:szCs w:val="24"/>
        </w:rPr>
        <w:t xml:space="preserve">печат</w:t>
      </w:r>
      <w:r>
        <w:rPr>
          <w:rFonts w:ascii="Times New Roman" w:hAnsi="Times New Roman"/>
          <w:sz w:val="24"/>
          <w:szCs w:val="24"/>
        </w:rPr>
        <w:t xml:space="preserve">и</w:t>
      </w:r>
      <w:r>
        <w:rPr>
          <w:rFonts w:ascii="Times New Roman" w:hAnsi="Times New Roman"/>
          <w:sz w:val="24"/>
          <w:szCs w:val="24"/>
        </w:rPr>
        <w:t xml:space="preserve"> Клиента (при наличии), а также пакет документов</w:t>
      </w:r>
      <w:r>
        <w:rPr>
          <w:rFonts w:ascii="Times New Roman" w:hAnsi="Times New Roman"/>
          <w:sz w:val="24"/>
          <w:szCs w:val="24"/>
        </w:rPr>
        <w:t xml:space="preserve">,</w:t>
      </w:r>
      <w:r>
        <w:rPr>
          <w:rFonts w:ascii="Times New Roman" w:hAnsi="Times New Roman"/>
          <w:sz w:val="24"/>
          <w:szCs w:val="24"/>
        </w:rPr>
        <w:t xml:space="preserve"> необходимых для открытия </w:t>
      </w:r>
      <w:r>
        <w:rPr>
          <w:rFonts w:ascii="Times New Roman" w:hAnsi="Times New Roman"/>
          <w:sz w:val="24"/>
          <w:szCs w:val="24"/>
        </w:rPr>
        <w:t xml:space="preserve">Счета</w:t>
      </w:r>
      <w:r>
        <w:rPr>
          <w:rFonts w:ascii="Times New Roman" w:hAnsi="Times New Roman"/>
          <w:sz w:val="24"/>
          <w:szCs w:val="24"/>
        </w:rPr>
        <w:t xml:space="preserve"> </w:t>
      </w:r>
      <w:r>
        <w:rPr>
          <w:rFonts w:ascii="Times New Roman" w:hAnsi="Times New Roman"/>
          <w:sz w:val="24"/>
          <w:szCs w:val="24"/>
        </w:rPr>
        <w:t xml:space="preserve">(</w:t>
      </w:r>
      <w:r>
        <w:rPr>
          <w:rFonts w:ascii="Times New Roman" w:hAnsi="Times New Roman"/>
          <w:sz w:val="24"/>
          <w:szCs w:val="24"/>
        </w:rPr>
        <w:t xml:space="preserve">П</w:t>
      </w:r>
      <w:r>
        <w:rPr>
          <w:rFonts w:ascii="Times New Roman" w:hAnsi="Times New Roman"/>
          <w:sz w:val="24"/>
          <w:szCs w:val="24"/>
        </w:rPr>
        <w:t xml:space="preserve">риложение </w:t>
      </w:r>
      <w:r>
        <w:rPr>
          <w:rFonts w:ascii="Times New Roman" w:hAnsi="Times New Roman"/>
          <w:sz w:val="24"/>
          <w:szCs w:val="24"/>
        </w:rPr>
        <w:t xml:space="preserve">5</w:t>
      </w:r>
      <w:r>
        <w:rPr>
          <w:rFonts w:ascii="Times New Roman" w:hAnsi="Times New Roman"/>
          <w:sz w:val="24"/>
          <w:szCs w:val="24"/>
        </w:rPr>
        <w:t xml:space="preserve">/Приложение 5.1/Приложение 5.2</w:t>
      </w:r>
      <w:r>
        <w:rPr>
          <w:rStyle w:val="1448"/>
          <w:rFonts w:ascii="Times New Roman" w:hAnsi="Times New Roman"/>
          <w:sz w:val="24"/>
          <w:szCs w:val="24"/>
        </w:rPr>
        <w:footnoteReference w:id="7"/>
      </w:r>
      <w:r>
        <w:rPr>
          <w:rFonts w:ascii="Times New Roman" w:hAnsi="Times New Roman"/>
          <w:sz w:val="24"/>
          <w:szCs w:val="24"/>
        </w:rPr>
        <w:t xml:space="preserve"> к</w:t>
      </w:r>
      <w:r>
        <w:rPr>
          <w:rFonts w:ascii="Times New Roman" w:hAnsi="Times New Roman"/>
          <w:sz w:val="24"/>
          <w:szCs w:val="24"/>
        </w:rPr>
        <w:t xml:space="preserve"> </w:t>
      </w:r>
      <w:r>
        <w:rPr>
          <w:rFonts w:ascii="Times New Roman" w:hAnsi="Times New Roman"/>
          <w:sz w:val="24"/>
          <w:szCs w:val="24"/>
        </w:rPr>
        <w:t xml:space="preserve">настоящим </w:t>
      </w:r>
      <w:r>
        <w:rPr>
          <w:rFonts w:ascii="Times New Roman" w:hAnsi="Times New Roman"/>
          <w:sz w:val="24"/>
          <w:szCs w:val="24"/>
        </w:rPr>
        <w:t xml:space="preserve">Условиям</w:t>
      </w:r>
      <w:r>
        <w:rPr>
          <w:rFonts w:ascii="Times New Roman" w:hAnsi="Times New Roman"/>
          <w:sz w:val="24"/>
          <w:szCs w:val="24"/>
        </w:rPr>
        <w:t xml:space="preserve">)</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Банк вправе запросить иные документы в соответствии с действующим законодательством Российской Федерации. </w:t>
      </w:r>
      <w:r>
        <w:rPr>
          <w:rFonts w:ascii="Times New Roman" w:hAnsi="Times New Roman"/>
          <w:sz w:val="24"/>
          <w:szCs w:val="24"/>
        </w:rPr>
      </w:r>
      <w:r>
        <w:rPr>
          <w:rFonts w:ascii="Times New Roman" w:hAnsi="Times New Roman"/>
          <w:sz w:val="24"/>
          <w:szCs w:val="24"/>
        </w:rPr>
      </w:r>
    </w:p>
    <w:p>
      <w:pPr>
        <w:pStyle w:val="1443"/>
        <w:numPr>
          <w:ilvl w:val="1"/>
          <w:numId w:val="4"/>
        </w:numPr>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Для подтверждения факта заключения</w:t>
      </w:r>
      <w:r>
        <w:rPr>
          <w:rFonts w:ascii="Times New Roman" w:hAnsi="Times New Roman"/>
          <w:sz w:val="24"/>
          <w:szCs w:val="24"/>
        </w:rPr>
        <w:t xml:space="preserve"> Договора со стороны Банка и открытия Счета Клиенту, Банк передает Клиенту в</w:t>
      </w:r>
      <w:r>
        <w:rPr>
          <w:rFonts w:ascii="Times New Roman" w:hAnsi="Times New Roman"/>
          <w:sz w:val="24"/>
          <w:szCs w:val="24"/>
        </w:rPr>
        <w:t xml:space="preserve">торой экземпляр Заявления о присоединении к Условиям</w:t>
      </w:r>
      <w:r>
        <w:rPr>
          <w:rFonts w:ascii="Times New Roman" w:hAnsi="Times New Roman"/>
          <w:sz w:val="24"/>
          <w:szCs w:val="24"/>
        </w:rPr>
        <w:t xml:space="preserve"> с отметкой Банка, в которой указывается номер Счета, открытого Банком Клиенту</w:t>
      </w:r>
      <w:r>
        <w:rPr>
          <w:rFonts w:ascii="Times New Roman" w:hAnsi="Times New Roman"/>
          <w:sz w:val="24"/>
          <w:szCs w:val="24"/>
        </w:rPr>
        <w:t xml:space="preserve">, и дата открытия Счета</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43"/>
        <w:numPr>
          <w:ilvl w:val="1"/>
          <w:numId w:val="4"/>
        </w:numPr>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Счет открыва</w:t>
      </w:r>
      <w:r>
        <w:rPr>
          <w:rFonts w:ascii="Times New Roman" w:hAnsi="Times New Roman"/>
          <w:sz w:val="24"/>
          <w:szCs w:val="24"/>
        </w:rPr>
        <w:t xml:space="preserve">ется Клиенту </w:t>
      </w:r>
      <w:r>
        <w:rPr>
          <w:rFonts w:ascii="Times New Roman" w:hAnsi="Times New Roman"/>
          <w:sz w:val="24"/>
          <w:szCs w:val="24"/>
        </w:rPr>
        <w:t xml:space="preserve">в валюте</w:t>
      </w:r>
      <w:r>
        <w:rPr>
          <w:rFonts w:ascii="Times New Roman" w:hAnsi="Times New Roman"/>
          <w:sz w:val="24"/>
          <w:szCs w:val="24"/>
        </w:rPr>
        <w:t xml:space="preserve">,</w:t>
      </w:r>
      <w:r>
        <w:rPr>
          <w:rFonts w:ascii="Times New Roman" w:hAnsi="Times New Roman"/>
          <w:sz w:val="24"/>
          <w:szCs w:val="24"/>
        </w:rPr>
        <w:t xml:space="preserve"> указанной Клиентом в Заявлении о присоединении к Условиям, </w:t>
      </w:r>
      <w:r>
        <w:rPr>
          <w:rFonts w:ascii="Times New Roman" w:hAnsi="Times New Roman"/>
          <w:sz w:val="24"/>
          <w:szCs w:val="24"/>
        </w:rPr>
        <w:t xml:space="preserve">в день подписания У</w:t>
      </w:r>
      <w:r>
        <w:rPr>
          <w:rFonts w:ascii="Times New Roman" w:hAnsi="Times New Roman"/>
          <w:sz w:val="24"/>
          <w:szCs w:val="24"/>
        </w:rPr>
        <w:t xml:space="preserve">полномоченным лицом Банка Заявления о присоединении к Условиям</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Перечень валют, в которых могут быть </w:t>
      </w:r>
      <w:r>
        <w:rPr>
          <w:rFonts w:ascii="Times New Roman" w:hAnsi="Times New Roman"/>
          <w:sz w:val="24"/>
          <w:szCs w:val="24"/>
        </w:rPr>
        <w:t xml:space="preserve">открыты Счета, и виды операций, проводимых в соответствующей валюте, определяются Банком самостоятельно.</w:t>
      </w:r>
      <w:r>
        <w:rPr>
          <w:rFonts w:ascii="Times New Roman" w:hAnsi="Times New Roman"/>
          <w:sz w:val="24"/>
          <w:szCs w:val="24"/>
        </w:rPr>
      </w:r>
      <w:r>
        <w:rPr>
          <w:rFonts w:ascii="Times New Roman" w:hAnsi="Times New Roman"/>
          <w:sz w:val="24"/>
          <w:szCs w:val="24"/>
        </w:rPr>
      </w:r>
    </w:p>
    <w:p>
      <w:pPr>
        <w:pStyle w:val="1443"/>
        <w:numPr>
          <w:ilvl w:val="1"/>
          <w:numId w:val="4"/>
        </w:numPr>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Количество Счетов, открываемых Клиенту в Банке, не ограничено. </w:t>
      </w:r>
      <w:r>
        <w:rPr>
          <w:rFonts w:ascii="Times New Roman" w:hAnsi="Times New Roman"/>
          <w:sz w:val="24"/>
          <w:szCs w:val="24"/>
        </w:rPr>
        <w:t xml:space="preserve">При</w:t>
      </w:r>
      <w:r>
        <w:rPr>
          <w:rFonts w:ascii="Times New Roman" w:hAnsi="Times New Roman"/>
          <w:sz w:val="24"/>
          <w:szCs w:val="24"/>
        </w:rPr>
        <w:t xml:space="preserve"> необходимости открытия </w:t>
      </w:r>
      <w:r>
        <w:rPr>
          <w:rFonts w:ascii="Times New Roman" w:hAnsi="Times New Roman"/>
          <w:sz w:val="24"/>
          <w:szCs w:val="24"/>
        </w:rPr>
        <w:t xml:space="preserve">более одного</w:t>
      </w:r>
      <w:r>
        <w:rPr>
          <w:rFonts w:ascii="Times New Roman" w:hAnsi="Times New Roman"/>
          <w:sz w:val="24"/>
          <w:szCs w:val="24"/>
        </w:rPr>
        <w:t xml:space="preserve"> Счет</w:t>
      </w:r>
      <w:r>
        <w:rPr>
          <w:rFonts w:ascii="Times New Roman" w:hAnsi="Times New Roman"/>
          <w:sz w:val="24"/>
          <w:szCs w:val="24"/>
        </w:rPr>
        <w:t xml:space="preserve">а, Клиент представляет в Банк Заявление о присоединении к Условиям отдельно по каждому Счету. </w:t>
      </w:r>
      <w:r>
        <w:rPr>
          <w:rFonts w:ascii="Times New Roman" w:hAnsi="Times New Roman"/>
          <w:sz w:val="24"/>
          <w:szCs w:val="24"/>
        </w:rPr>
      </w:r>
      <w:r>
        <w:rPr>
          <w:rFonts w:ascii="Times New Roman" w:hAnsi="Times New Roman"/>
          <w:sz w:val="24"/>
          <w:szCs w:val="24"/>
        </w:rPr>
      </w:r>
    </w:p>
    <w:p>
      <w:pPr>
        <w:pStyle w:val="1443"/>
        <w:numPr>
          <w:ilvl w:val="2"/>
          <w:numId w:val="4"/>
        </w:numPr>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В случае </w:t>
      </w:r>
      <w:r>
        <w:rPr>
          <w:rFonts w:ascii="Times New Roman" w:hAnsi="Times New Roman"/>
          <w:sz w:val="24"/>
          <w:szCs w:val="24"/>
        </w:rPr>
        <w:t xml:space="preserve">если </w:t>
      </w:r>
      <w:r>
        <w:rPr>
          <w:rFonts w:ascii="Times New Roman" w:hAnsi="Times New Roman"/>
          <w:sz w:val="24"/>
          <w:szCs w:val="24"/>
        </w:rPr>
        <w:t xml:space="preserve">на момент обращения </w:t>
      </w:r>
      <w:r>
        <w:rPr>
          <w:rFonts w:ascii="Times New Roman" w:hAnsi="Times New Roman"/>
          <w:sz w:val="24"/>
          <w:szCs w:val="24"/>
        </w:rPr>
        <w:t xml:space="preserve">у </w:t>
      </w:r>
      <w:r>
        <w:rPr>
          <w:rFonts w:ascii="Times New Roman" w:hAnsi="Times New Roman"/>
          <w:sz w:val="24"/>
          <w:szCs w:val="24"/>
        </w:rPr>
        <w:t xml:space="preserve">Клиен</w:t>
      </w:r>
      <w:r>
        <w:rPr>
          <w:rFonts w:ascii="Times New Roman" w:hAnsi="Times New Roman"/>
          <w:sz w:val="24"/>
          <w:szCs w:val="24"/>
        </w:rPr>
        <w:t xml:space="preserve">та</w:t>
      </w:r>
      <w:r>
        <w:rPr>
          <w:rFonts w:ascii="Times New Roman" w:hAnsi="Times New Roman"/>
          <w:sz w:val="24"/>
          <w:szCs w:val="24"/>
        </w:rPr>
        <w:t xml:space="preserve"> в Банке имеется действующий Счет и</w:t>
      </w:r>
      <w:r>
        <w:rPr>
          <w:rFonts w:ascii="Times New Roman" w:hAnsi="Times New Roman"/>
          <w:sz w:val="24"/>
          <w:szCs w:val="24"/>
        </w:rPr>
        <w:t xml:space="preserve"> в распоряжении Банка имеется пакет документов, необходимых для открытия данного вида Счета</w:t>
      </w:r>
      <w:r>
        <w:rPr>
          <w:rFonts w:ascii="Times New Roman" w:hAnsi="Times New Roman"/>
          <w:sz w:val="24"/>
          <w:szCs w:val="24"/>
        </w:rPr>
        <w:t xml:space="preserve">, то </w:t>
      </w:r>
      <w:r>
        <w:rPr>
          <w:rFonts w:ascii="Times New Roman" w:hAnsi="Times New Roman"/>
          <w:sz w:val="24"/>
          <w:szCs w:val="24"/>
        </w:rPr>
        <w:t xml:space="preserve">представление пак</w:t>
      </w:r>
      <w:r>
        <w:rPr>
          <w:rFonts w:ascii="Times New Roman" w:hAnsi="Times New Roman"/>
          <w:sz w:val="24"/>
          <w:szCs w:val="24"/>
        </w:rPr>
        <w:t xml:space="preserve">е</w:t>
      </w:r>
      <w:r>
        <w:rPr>
          <w:rFonts w:ascii="Times New Roman" w:hAnsi="Times New Roman"/>
          <w:sz w:val="24"/>
          <w:szCs w:val="24"/>
        </w:rPr>
        <w:t xml:space="preserve">та документов</w:t>
      </w:r>
      <w:r>
        <w:rPr>
          <w:rFonts w:ascii="Times New Roman" w:hAnsi="Times New Roman"/>
          <w:sz w:val="24"/>
          <w:szCs w:val="24"/>
        </w:rPr>
        <w:t xml:space="preserve">,</w:t>
      </w:r>
      <w:r>
        <w:rPr>
          <w:rFonts w:ascii="Times New Roman" w:hAnsi="Times New Roman"/>
          <w:sz w:val="24"/>
          <w:szCs w:val="24"/>
        </w:rPr>
        <w:t xml:space="preserve"> указанных </w:t>
      </w:r>
      <w:r>
        <w:rPr>
          <w:rFonts w:ascii="Times New Roman" w:hAnsi="Times New Roman"/>
          <w:sz w:val="24"/>
          <w:szCs w:val="24"/>
        </w:rPr>
        <w:t xml:space="preserve">в пункте 3.</w:t>
      </w:r>
      <w:r>
        <w:rPr>
          <w:rFonts w:ascii="Times New Roman" w:hAnsi="Times New Roman"/>
          <w:sz w:val="24"/>
          <w:szCs w:val="24"/>
        </w:rPr>
        <w:t xml:space="preserve">3</w:t>
      </w:r>
      <w:r>
        <w:rPr>
          <w:rFonts w:ascii="Times New Roman" w:hAnsi="Times New Roman"/>
          <w:sz w:val="24"/>
          <w:szCs w:val="24"/>
        </w:rPr>
        <w:t xml:space="preserve"> </w:t>
      </w:r>
      <w:r>
        <w:rPr>
          <w:rFonts w:ascii="Times New Roman" w:hAnsi="Times New Roman"/>
          <w:sz w:val="24"/>
          <w:szCs w:val="24"/>
        </w:rPr>
        <w:t xml:space="preserve">настоящих </w:t>
      </w:r>
      <w:r>
        <w:rPr>
          <w:rFonts w:ascii="Times New Roman" w:hAnsi="Times New Roman"/>
          <w:sz w:val="24"/>
          <w:szCs w:val="24"/>
        </w:rPr>
        <w:t xml:space="preserve">Условий</w:t>
      </w:r>
      <w:r>
        <w:rPr>
          <w:rFonts w:ascii="Times New Roman" w:hAnsi="Times New Roman"/>
          <w:sz w:val="24"/>
          <w:szCs w:val="24"/>
        </w:rPr>
        <w:t xml:space="preserve">,</w:t>
      </w:r>
      <w:r>
        <w:rPr>
          <w:rFonts w:ascii="Times New Roman" w:hAnsi="Times New Roman"/>
          <w:sz w:val="24"/>
          <w:szCs w:val="24"/>
        </w:rPr>
        <w:t xml:space="preserve"> не требуется</w:t>
      </w:r>
      <w:r>
        <w:rPr>
          <w:rFonts w:ascii="Times New Roman" w:hAnsi="Times New Roman"/>
          <w:sz w:val="24"/>
          <w:szCs w:val="24"/>
        </w:rPr>
        <w:t xml:space="preserve">,</w:t>
      </w:r>
      <w:r>
        <w:rPr>
          <w:rFonts w:ascii="Times New Roman" w:hAnsi="Times New Roman"/>
          <w:sz w:val="24"/>
          <w:szCs w:val="24"/>
        </w:rPr>
        <w:t xml:space="preserve"> при условии обязательного представления </w:t>
      </w:r>
      <w:r>
        <w:rPr>
          <w:rFonts w:ascii="Times New Roman" w:hAnsi="Times New Roman"/>
          <w:sz w:val="24"/>
          <w:szCs w:val="24"/>
        </w:rPr>
        <w:t xml:space="preserve">К</w:t>
      </w:r>
      <w:r>
        <w:rPr>
          <w:rFonts w:ascii="Times New Roman" w:hAnsi="Times New Roman"/>
          <w:sz w:val="24"/>
          <w:szCs w:val="24"/>
        </w:rPr>
        <w:t xml:space="preserve">лиентом</w:t>
      </w:r>
      <w:r>
        <w:rPr>
          <w:rFonts w:ascii="Times New Roman" w:hAnsi="Times New Roman"/>
          <w:sz w:val="24"/>
          <w:szCs w:val="24"/>
        </w:rPr>
        <w:t xml:space="preserve"> в Банк</w:t>
      </w:r>
      <w:r>
        <w:rPr>
          <w:rFonts w:ascii="Times New Roman" w:hAnsi="Times New Roman"/>
          <w:sz w:val="24"/>
          <w:szCs w:val="24"/>
        </w:rPr>
        <w:t xml:space="preserve"> письма об отсутствии изменений в учредительных </w:t>
      </w:r>
      <w:r>
        <w:rPr>
          <w:rFonts w:ascii="Times New Roman" w:hAnsi="Times New Roman"/>
          <w:sz w:val="24"/>
          <w:szCs w:val="24"/>
        </w:rPr>
        <w:t xml:space="preserve">и иных </w:t>
      </w:r>
      <w:r>
        <w:rPr>
          <w:rFonts w:ascii="Times New Roman" w:hAnsi="Times New Roman"/>
          <w:sz w:val="24"/>
          <w:szCs w:val="24"/>
        </w:rPr>
        <w:t xml:space="preserve">документах и сведениях</w:t>
      </w:r>
      <w:r>
        <w:rPr>
          <w:rFonts w:ascii="Times New Roman" w:hAnsi="Times New Roman"/>
          <w:sz w:val="24"/>
          <w:szCs w:val="24"/>
        </w:rPr>
        <w:t xml:space="preserve"> (примерная форма письма размещена на официальном сайте Банка в сети интернет по адресу: </w:t>
      </w:r>
      <w:r>
        <w:rPr>
          <w:rFonts w:ascii="Times New Roman" w:hAnsi="Times New Roman"/>
          <w:sz w:val="24"/>
          <w:szCs w:val="24"/>
        </w:rPr>
        <w:fldChar w:fldCharType="begin"/>
      </w:r>
      <w:r>
        <w:rPr>
          <w:rFonts w:ascii="Times New Roman" w:hAnsi="Times New Roman"/>
          <w:sz w:val="24"/>
          <w:szCs w:val="24"/>
        </w:rPr>
        <w:instrText xml:space="preserve"> HYPERLINK "</w:instrText>
      </w:r>
      <w:r>
        <w:rPr>
          <w:rFonts w:ascii="Times New Roman" w:hAnsi="Times New Roman"/>
          <w:sz w:val="24"/>
          <w:szCs w:val="24"/>
        </w:rPr>
        <w:instrText xml:space="preserve">http</w:instrText>
      </w:r>
      <w:r>
        <w:rPr>
          <w:rFonts w:ascii="Times New Roman" w:hAnsi="Times New Roman"/>
          <w:sz w:val="24"/>
          <w:szCs w:val="24"/>
          <w:lang w:val="en-US"/>
        </w:rPr>
        <w:instrText xml:space="preserve">s</w:instrText>
      </w:r>
      <w:r>
        <w:rPr>
          <w:rFonts w:ascii="Times New Roman" w:hAnsi="Times New Roman"/>
          <w:sz w:val="24"/>
          <w:szCs w:val="24"/>
        </w:rPr>
        <w:instrText xml:space="preserve">://www.rshb.ru</w:instrText>
      </w:r>
      <w:r>
        <w:rPr>
          <w:rFonts w:ascii="Times New Roman" w:hAnsi="Times New Roman"/>
          <w:sz w:val="24"/>
          <w:szCs w:val="24"/>
        </w:rPr>
        <w:instrText xml:space="preserve">" </w:instrText>
      </w:r>
      <w:r>
        <w:rPr>
          <w:rFonts w:ascii="Times New Roman" w:hAnsi="Times New Roman"/>
          <w:sz w:val="24"/>
          <w:szCs w:val="24"/>
        </w:rPr>
        <w:fldChar w:fldCharType="separate"/>
      </w:r>
      <w:r>
        <w:rPr>
          <w:rStyle w:val="1444"/>
          <w:rFonts w:ascii="Times New Roman" w:hAnsi="Times New Roman"/>
          <w:sz w:val="24"/>
          <w:szCs w:val="24"/>
        </w:rPr>
        <w:t xml:space="preserve">http</w:t>
      </w:r>
      <w:r>
        <w:rPr>
          <w:rStyle w:val="1444"/>
          <w:rFonts w:ascii="Times New Roman" w:hAnsi="Times New Roman"/>
          <w:sz w:val="24"/>
          <w:szCs w:val="24"/>
          <w:lang w:val="en-US"/>
        </w:rPr>
        <w:t xml:space="preserve">s</w:t>
      </w:r>
      <w:r>
        <w:rPr>
          <w:rStyle w:val="1444"/>
          <w:rFonts w:ascii="Times New Roman" w:hAnsi="Times New Roman"/>
          <w:sz w:val="24"/>
          <w:szCs w:val="24"/>
        </w:rPr>
        <w:t xml:space="preserve">://www.rshb.ru</w:t>
      </w:r>
      <w:r>
        <w:rPr>
          <w:rFonts w:ascii="Times New Roman" w:hAnsi="Times New Roman"/>
          <w:sz w:val="24"/>
          <w:szCs w:val="24"/>
        </w:rPr>
        <w:fldChar w:fldCharType="end"/>
      </w:r>
      <w:r>
        <w:rPr>
          <w:rFonts w:ascii="Times New Roman" w:hAnsi="Times New Roman"/>
          <w:sz w:val="24"/>
          <w:szCs w:val="24"/>
        </w:rPr>
        <w:t xml:space="preserve">)</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Указанное письмо</w:t>
      </w:r>
      <w:r>
        <w:rPr>
          <w:rFonts w:ascii="Times New Roman" w:hAnsi="Times New Roman"/>
          <w:sz w:val="24"/>
          <w:szCs w:val="24"/>
        </w:rPr>
        <w:t xml:space="preserve"> подписывается </w:t>
      </w:r>
      <w:r>
        <w:rPr>
          <w:rFonts w:ascii="Times New Roman" w:hAnsi="Times New Roman"/>
          <w:sz w:val="24"/>
          <w:szCs w:val="24"/>
        </w:rPr>
        <w:t xml:space="preserve">У</w:t>
      </w:r>
      <w:r>
        <w:rPr>
          <w:rFonts w:ascii="Times New Roman" w:hAnsi="Times New Roman"/>
          <w:sz w:val="24"/>
          <w:szCs w:val="24"/>
        </w:rPr>
        <w:t xml:space="preserve">полномоченн</w:t>
      </w:r>
      <w:r>
        <w:rPr>
          <w:rFonts w:ascii="Times New Roman" w:hAnsi="Times New Roman"/>
          <w:sz w:val="24"/>
          <w:szCs w:val="24"/>
        </w:rPr>
        <w:t xml:space="preserve">ы</w:t>
      </w:r>
      <w:r>
        <w:rPr>
          <w:rFonts w:ascii="Times New Roman" w:hAnsi="Times New Roman"/>
          <w:sz w:val="24"/>
          <w:szCs w:val="24"/>
        </w:rPr>
        <w:t xml:space="preserve">м лицом </w:t>
      </w:r>
      <w:r>
        <w:rPr>
          <w:rFonts w:ascii="Times New Roman" w:hAnsi="Times New Roman"/>
          <w:sz w:val="24"/>
          <w:szCs w:val="24"/>
        </w:rPr>
        <w:t xml:space="preserve">Клиента</w:t>
      </w:r>
      <w:r>
        <w:rPr>
          <w:rFonts w:ascii="Times New Roman" w:hAnsi="Times New Roman"/>
          <w:sz w:val="24"/>
          <w:szCs w:val="24"/>
        </w:rPr>
        <w:t xml:space="preserve"> </w:t>
      </w:r>
      <w:r>
        <w:rPr>
          <w:rFonts w:ascii="Times New Roman" w:hAnsi="Times New Roman"/>
          <w:sz w:val="24"/>
          <w:szCs w:val="24"/>
        </w:rPr>
        <w:t xml:space="preserve">(или самим Клиентом) </w:t>
      </w:r>
      <w:r>
        <w:rPr>
          <w:rFonts w:ascii="Times New Roman" w:hAnsi="Times New Roman"/>
          <w:sz w:val="24"/>
          <w:szCs w:val="24"/>
        </w:rPr>
        <w:t xml:space="preserve">и </w:t>
      </w:r>
      <w:r>
        <w:rPr>
          <w:rFonts w:ascii="Times New Roman" w:hAnsi="Times New Roman"/>
          <w:sz w:val="24"/>
          <w:szCs w:val="24"/>
        </w:rPr>
        <w:t xml:space="preserve">представляется одновременно с Заявлен</w:t>
      </w:r>
      <w:r>
        <w:rPr>
          <w:rFonts w:ascii="Times New Roman" w:hAnsi="Times New Roman"/>
          <w:sz w:val="24"/>
          <w:szCs w:val="24"/>
        </w:rPr>
        <w:t xml:space="preserve">ием о присоединении к Условиям.</w:t>
      </w:r>
      <w:r>
        <w:rPr>
          <w:rFonts w:ascii="Times New Roman" w:hAnsi="Times New Roman"/>
          <w:sz w:val="24"/>
          <w:szCs w:val="24"/>
        </w:rPr>
      </w:r>
      <w:r>
        <w:rPr>
          <w:rFonts w:ascii="Times New Roman" w:hAnsi="Times New Roman"/>
          <w:sz w:val="24"/>
          <w:szCs w:val="24"/>
        </w:rPr>
      </w:r>
    </w:p>
    <w:p>
      <w:pPr>
        <w:pStyle w:val="1443"/>
        <w:numPr>
          <w:ilvl w:val="2"/>
          <w:numId w:val="4"/>
        </w:numPr>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В случае если у Клиента в Банке имеется действующий Счет, но при этом в учредительные и</w:t>
      </w:r>
      <w:r>
        <w:rPr>
          <w:rFonts w:ascii="Times New Roman" w:hAnsi="Times New Roman"/>
          <w:sz w:val="24"/>
          <w:szCs w:val="24"/>
        </w:rPr>
        <w:t xml:space="preserve"> (или)</w:t>
      </w:r>
      <w:r>
        <w:rPr>
          <w:rFonts w:ascii="Times New Roman" w:hAnsi="Times New Roman"/>
          <w:sz w:val="24"/>
          <w:szCs w:val="24"/>
        </w:rPr>
        <w:t xml:space="preserve"> иные документы и сведения, имеющи</w:t>
      </w:r>
      <w:r>
        <w:rPr>
          <w:rFonts w:ascii="Times New Roman" w:hAnsi="Times New Roman"/>
          <w:sz w:val="24"/>
          <w:szCs w:val="24"/>
        </w:rPr>
        <w:t xml:space="preserve">е</w:t>
      </w:r>
      <w:r>
        <w:rPr>
          <w:rFonts w:ascii="Times New Roman" w:hAnsi="Times New Roman"/>
          <w:sz w:val="24"/>
          <w:szCs w:val="24"/>
        </w:rPr>
        <w:t xml:space="preserve">ся в распоряжении у Банка, Клиентом внесены изменения и (или) дополнения</w:t>
      </w:r>
      <w:r>
        <w:rPr>
          <w:rFonts w:ascii="Times New Roman" w:hAnsi="Times New Roman"/>
          <w:sz w:val="24"/>
          <w:szCs w:val="24"/>
        </w:rPr>
        <w:t xml:space="preserve">, то Клиент предоставляет в Банк </w:t>
      </w:r>
      <w:r>
        <w:rPr>
          <w:rFonts w:ascii="Times New Roman" w:hAnsi="Times New Roman"/>
          <w:sz w:val="24"/>
          <w:szCs w:val="24"/>
        </w:rPr>
        <w:t xml:space="preserve">письмо о внесении изменений</w:t>
      </w:r>
      <w:r>
        <w:rPr>
          <w:rFonts w:ascii="Times New Roman" w:hAnsi="Times New Roman"/>
          <w:sz w:val="24"/>
          <w:szCs w:val="24"/>
        </w:rPr>
        <w:t xml:space="preserve"> </w:t>
      </w:r>
      <w:r>
        <w:rPr>
          <w:rFonts w:ascii="Times New Roman" w:hAnsi="Times New Roman"/>
          <w:sz w:val="24"/>
          <w:szCs w:val="24"/>
        </w:rPr>
        <w:t xml:space="preserve">в учредительные</w:t>
      </w:r>
      <w:r>
        <w:rPr>
          <w:rFonts w:ascii="Times New Roman" w:hAnsi="Times New Roman"/>
          <w:sz w:val="24"/>
          <w:szCs w:val="24"/>
        </w:rPr>
        <w:t xml:space="preserve"> </w:t>
      </w:r>
      <w:r>
        <w:rPr>
          <w:rFonts w:ascii="Times New Roman" w:hAnsi="Times New Roman"/>
          <w:sz w:val="24"/>
          <w:szCs w:val="24"/>
        </w:rPr>
        <w:t xml:space="preserve">и иные </w:t>
      </w:r>
      <w:r>
        <w:rPr>
          <w:rFonts w:ascii="Times New Roman" w:hAnsi="Times New Roman"/>
          <w:sz w:val="24"/>
          <w:szCs w:val="24"/>
        </w:rPr>
        <w:t xml:space="preserve">документ</w:t>
      </w:r>
      <w:r>
        <w:rPr>
          <w:rFonts w:ascii="Times New Roman" w:hAnsi="Times New Roman"/>
          <w:sz w:val="24"/>
          <w:szCs w:val="24"/>
        </w:rPr>
        <w:t xml:space="preserve">ы</w:t>
      </w:r>
      <w:r>
        <w:rPr>
          <w:rFonts w:ascii="Times New Roman" w:hAnsi="Times New Roman"/>
          <w:sz w:val="24"/>
          <w:szCs w:val="24"/>
        </w:rPr>
        <w:t xml:space="preserve"> и сведения</w:t>
      </w:r>
      <w:r>
        <w:rPr>
          <w:rFonts w:ascii="Times New Roman" w:hAnsi="Times New Roman"/>
          <w:sz w:val="24"/>
          <w:szCs w:val="24"/>
        </w:rPr>
        <w:t xml:space="preserve"> по типовой форме Банка и </w:t>
      </w:r>
      <w:r>
        <w:rPr>
          <w:rFonts w:ascii="Times New Roman" w:hAnsi="Times New Roman"/>
          <w:sz w:val="24"/>
          <w:szCs w:val="24"/>
        </w:rPr>
        <w:t xml:space="preserve">необходимые </w:t>
      </w:r>
      <w:r>
        <w:rPr>
          <w:rFonts w:ascii="Times New Roman" w:hAnsi="Times New Roman"/>
          <w:sz w:val="24"/>
          <w:szCs w:val="24"/>
        </w:rPr>
        <w:t xml:space="preserve">документ</w:t>
      </w:r>
      <w:r>
        <w:rPr>
          <w:rFonts w:ascii="Times New Roman" w:hAnsi="Times New Roman"/>
          <w:sz w:val="24"/>
          <w:szCs w:val="24"/>
        </w:rPr>
        <w:t xml:space="preserve">ы</w:t>
      </w:r>
      <w:r>
        <w:rPr>
          <w:rFonts w:ascii="Times New Roman" w:hAnsi="Times New Roman"/>
          <w:sz w:val="24"/>
          <w:szCs w:val="24"/>
        </w:rPr>
        <w:t xml:space="preserve">, подтверждающи</w:t>
      </w:r>
      <w:r>
        <w:rPr>
          <w:rFonts w:ascii="Times New Roman" w:hAnsi="Times New Roman"/>
          <w:sz w:val="24"/>
          <w:szCs w:val="24"/>
        </w:rPr>
        <w:t xml:space="preserve">е</w:t>
      </w:r>
      <w:r>
        <w:rPr>
          <w:rFonts w:ascii="Times New Roman" w:hAnsi="Times New Roman"/>
          <w:sz w:val="24"/>
          <w:szCs w:val="24"/>
        </w:rPr>
        <w:t xml:space="preserve"> внесение соответствующих изменений и (или) дополнений.</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Документы, подтверждающие внесение соответствующих изменений и (или) дополнений,</w:t>
      </w:r>
      <w:r>
        <w:rPr>
          <w:rFonts w:ascii="Times New Roman" w:hAnsi="Times New Roman"/>
          <w:sz w:val="24"/>
          <w:szCs w:val="24"/>
        </w:rPr>
        <w:t xml:space="preserve"> </w:t>
      </w:r>
      <w:r>
        <w:rPr>
          <w:rFonts w:ascii="Times New Roman" w:hAnsi="Times New Roman"/>
          <w:sz w:val="24"/>
          <w:szCs w:val="24"/>
        </w:rPr>
        <w:t xml:space="preserve">представля</w:t>
      </w:r>
      <w:r>
        <w:rPr>
          <w:rFonts w:ascii="Times New Roman" w:hAnsi="Times New Roman"/>
          <w:sz w:val="24"/>
          <w:szCs w:val="24"/>
        </w:rPr>
        <w:t xml:space="preserve">ю</w:t>
      </w:r>
      <w:r>
        <w:rPr>
          <w:rFonts w:ascii="Times New Roman" w:hAnsi="Times New Roman"/>
          <w:sz w:val="24"/>
          <w:szCs w:val="24"/>
        </w:rPr>
        <w:t xml:space="preserve">тся </w:t>
      </w:r>
      <w:r>
        <w:rPr>
          <w:rFonts w:ascii="Times New Roman" w:hAnsi="Times New Roman"/>
          <w:sz w:val="24"/>
          <w:szCs w:val="24"/>
        </w:rPr>
        <w:t xml:space="preserve">представителем Клиента (или самим Клиентом) одновременно </w:t>
      </w:r>
      <w:r>
        <w:rPr>
          <w:rFonts w:ascii="Times New Roman" w:hAnsi="Times New Roman"/>
          <w:sz w:val="24"/>
          <w:szCs w:val="24"/>
        </w:rPr>
        <w:t xml:space="preserve">с Заявлением о присоединении к Условиям.</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1276" w:leader="none"/>
        </w:tabs>
        <w:rPr>
          <w:rFonts w:ascii="Times New Roman" w:hAnsi="Times New Roman"/>
          <w:color w:val="000000"/>
          <w:sz w:val="24"/>
          <w:szCs w:val="24"/>
          <w:lang w:eastAsia="ru-RU"/>
        </w:rPr>
      </w:pPr>
      <w:r>
        <w:rPr>
          <w:rFonts w:ascii="Times New Roman" w:hAnsi="Times New Roman"/>
          <w:sz w:val="24"/>
          <w:szCs w:val="24"/>
        </w:rPr>
        <w:t xml:space="preserve">3.</w:t>
      </w:r>
      <w:r>
        <w:rPr>
          <w:rFonts w:ascii="Times New Roman" w:hAnsi="Times New Roman"/>
          <w:sz w:val="24"/>
          <w:szCs w:val="24"/>
        </w:rPr>
        <w:t xml:space="preserve">7</w:t>
      </w:r>
      <w:r>
        <w:rPr>
          <w:rFonts w:ascii="Times New Roman" w:hAnsi="Times New Roman"/>
          <w:sz w:val="24"/>
          <w:szCs w:val="24"/>
        </w:rPr>
        <w:t xml:space="preserve">.</w:t>
        <w:tab/>
      </w:r>
      <w:r>
        <w:rPr>
          <w:rFonts w:ascii="Times New Roman" w:hAnsi="Times New Roman"/>
          <w:sz w:val="24"/>
          <w:szCs w:val="24"/>
        </w:rPr>
        <w:t xml:space="preserve">Представитель Клиента, н</w:t>
      </w:r>
      <w:r>
        <w:rPr>
          <w:rFonts w:ascii="Times New Roman" w:hAnsi="Times New Roman"/>
          <w:color w:val="000000"/>
          <w:sz w:val="24"/>
          <w:szCs w:val="24"/>
          <w:lang w:eastAsia="ru-RU"/>
        </w:rPr>
        <w:t xml:space="preserve">а основании доверенности Клиента, представляющей соответствующие полномочия, </w:t>
      </w:r>
      <w:r>
        <w:rPr>
          <w:rFonts w:ascii="Times New Roman" w:hAnsi="Times New Roman"/>
          <w:color w:val="000000"/>
          <w:sz w:val="24"/>
          <w:szCs w:val="24"/>
          <w:lang w:eastAsia="ru-RU"/>
        </w:rPr>
        <w:t xml:space="preserve">вправе</w:t>
      </w:r>
      <w:r>
        <w:rPr>
          <w:rFonts w:ascii="Times New Roman" w:hAnsi="Times New Roman"/>
          <w:color w:val="000000"/>
          <w:sz w:val="24"/>
          <w:szCs w:val="24"/>
          <w:lang w:eastAsia="ru-RU"/>
        </w:rPr>
        <w:t xml:space="preserve"> совершать следующие действия</w:t>
      </w: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438"/>
        <w:ind w:firstLine="709"/>
        <w:jc w:val="both"/>
        <w:spacing w:after="0" w:line="240" w:lineRule="auto"/>
        <w:tabs>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представлять в Подразделение Банка/получать в Подразделении Банка</w:t>
      </w:r>
      <w:r>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документы в рамках расчетно-кассового обслуживания;</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438"/>
        <w:ind w:firstLine="709"/>
        <w:jc w:val="both"/>
        <w:spacing w:after="0" w:line="240" w:lineRule="auto"/>
        <w:tabs>
          <w:tab w:val="left" w:pos="1134" w:leader="none"/>
        </w:tabs>
        <w:rPr>
          <w:rFonts w:ascii="Times New Roman" w:hAnsi="Times New Roman"/>
          <w:sz w:val="24"/>
          <w:szCs w:val="24"/>
          <w:highlight w:val="yellow"/>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вносить/получать в кассу(е) </w:t>
      </w:r>
      <w:r>
        <w:rPr>
          <w:rFonts w:ascii="Times New Roman" w:hAnsi="Times New Roman"/>
          <w:color w:val="000000"/>
          <w:sz w:val="24"/>
          <w:szCs w:val="24"/>
          <w:lang w:eastAsia="ru-RU"/>
        </w:rPr>
        <w:t xml:space="preserve">Подразделения </w:t>
      </w:r>
      <w:r>
        <w:rPr>
          <w:rFonts w:ascii="Times New Roman" w:hAnsi="Times New Roman"/>
          <w:color w:val="000000"/>
          <w:sz w:val="24"/>
          <w:szCs w:val="24"/>
          <w:lang w:eastAsia="ru-RU"/>
        </w:rPr>
        <w:t xml:space="preserve">Банка наличные денежные средства в валюте Российской Федерации и в иностранной валюте. </w:t>
      </w:r>
      <w:r>
        <w:rPr>
          <w:rFonts w:ascii="Times New Roman" w:hAnsi="Times New Roman"/>
          <w:sz w:val="24"/>
          <w:szCs w:val="24"/>
          <w:highlight w:val="yellow"/>
        </w:rPr>
      </w:r>
      <w:r>
        <w:rPr>
          <w:rFonts w:ascii="Times New Roman" w:hAnsi="Times New Roman"/>
          <w:sz w:val="24"/>
          <w:szCs w:val="24"/>
          <w:highlight w:val="yellow"/>
        </w:rPr>
      </w:r>
    </w:p>
    <w:p>
      <w:pPr>
        <w:pStyle w:val="1443"/>
        <w:ind w:left="0" w:firstLine="709"/>
        <w:jc w:val="both"/>
        <w:spacing w:after="0" w:line="240" w:lineRule="auto"/>
        <w:tabs>
          <w:tab w:val="left" w:pos="1134" w:leader="none"/>
        </w:tabs>
        <w:rPr>
          <w:rFonts w:ascii="Times New Roman" w:hAnsi="Times New Roman"/>
          <w:b/>
          <w:sz w:val="28"/>
          <w:szCs w:val="28"/>
        </w:rPr>
      </w:pPr>
      <w:r>
        <w:rPr>
          <w:rFonts w:ascii="Times New Roman" w:hAnsi="Times New Roman"/>
          <w:sz w:val="24"/>
          <w:szCs w:val="24"/>
        </w:rPr>
        <w:t xml:space="preserve">При этом Клиент либо представитель Клиента представляет в </w:t>
      </w:r>
      <w:r>
        <w:rPr>
          <w:rFonts w:ascii="Times New Roman" w:hAnsi="Times New Roman"/>
          <w:sz w:val="24"/>
          <w:szCs w:val="24"/>
        </w:rPr>
        <w:t xml:space="preserve">Подразделение </w:t>
      </w:r>
      <w:r>
        <w:rPr>
          <w:rFonts w:ascii="Times New Roman" w:hAnsi="Times New Roman"/>
          <w:sz w:val="24"/>
          <w:szCs w:val="24"/>
        </w:rPr>
        <w:t xml:space="preserve">Банк</w:t>
      </w:r>
      <w:r>
        <w:rPr>
          <w:rFonts w:ascii="Times New Roman" w:hAnsi="Times New Roman"/>
          <w:sz w:val="24"/>
          <w:szCs w:val="24"/>
        </w:rPr>
        <w:t xml:space="preserve">а</w:t>
      </w:r>
      <w:r>
        <w:rPr>
          <w:rFonts w:ascii="Times New Roman" w:hAnsi="Times New Roman"/>
          <w:sz w:val="24"/>
          <w:szCs w:val="24"/>
        </w:rPr>
        <w:t xml:space="preserve"> соответствующую доверенность </w:t>
      </w:r>
      <w:r>
        <w:rPr>
          <w:rFonts w:ascii="Times New Roman" w:hAnsi="Times New Roman"/>
          <w:sz w:val="24"/>
          <w:szCs w:val="24"/>
        </w:rPr>
        <w:t xml:space="preserve">до совершения либо в момент совершения действий, указанных в доверенности.</w:t>
      </w:r>
      <w:r>
        <w:rPr>
          <w:rFonts w:ascii="Times New Roman" w:hAnsi="Times New Roman"/>
          <w:b/>
          <w:sz w:val="28"/>
          <w:szCs w:val="28"/>
        </w:rPr>
      </w:r>
      <w:r>
        <w:rPr>
          <w:rFonts w:ascii="Times New Roman" w:hAnsi="Times New Roman"/>
          <w:b/>
          <w:sz w:val="28"/>
          <w:szCs w:val="28"/>
        </w:rPr>
      </w:r>
    </w:p>
    <w:p>
      <w:pPr>
        <w:pStyle w:val="1443"/>
        <w:numPr>
          <w:ilvl w:val="1"/>
          <w:numId w:val="15"/>
        </w:numPr>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В случае изменения законодательства </w:t>
      </w:r>
      <w:r>
        <w:rPr>
          <w:rFonts w:ascii="Times New Roman" w:hAnsi="Times New Roman"/>
          <w:sz w:val="24"/>
          <w:szCs w:val="24"/>
        </w:rPr>
        <w:t xml:space="preserve">Р</w:t>
      </w:r>
      <w:r>
        <w:rPr>
          <w:rFonts w:ascii="Times New Roman" w:hAnsi="Times New Roman"/>
          <w:sz w:val="24"/>
          <w:szCs w:val="24"/>
        </w:rPr>
        <w:t xml:space="preserve">оссийской </w:t>
      </w:r>
      <w:r>
        <w:rPr>
          <w:rFonts w:ascii="Times New Roman" w:hAnsi="Times New Roman"/>
          <w:sz w:val="24"/>
          <w:szCs w:val="24"/>
        </w:rPr>
        <w:t xml:space="preserve">Ф</w:t>
      </w:r>
      <w:r>
        <w:rPr>
          <w:rFonts w:ascii="Times New Roman" w:hAnsi="Times New Roman"/>
          <w:sz w:val="24"/>
          <w:szCs w:val="24"/>
        </w:rPr>
        <w:t xml:space="preserve">едерации</w:t>
      </w:r>
      <w:r>
        <w:rPr>
          <w:rFonts w:ascii="Times New Roman" w:hAnsi="Times New Roman"/>
          <w:sz w:val="24"/>
          <w:szCs w:val="24"/>
        </w:rPr>
        <w:t xml:space="preserve"> и до внесения Банком соответствующих изменений в </w:t>
      </w:r>
      <w:r>
        <w:rPr>
          <w:rFonts w:ascii="Times New Roman" w:hAnsi="Times New Roman"/>
          <w:sz w:val="24"/>
          <w:szCs w:val="24"/>
        </w:rPr>
        <w:t xml:space="preserve">настоящие</w:t>
      </w:r>
      <w:r>
        <w:rPr>
          <w:rFonts w:ascii="Times New Roman" w:hAnsi="Times New Roman"/>
          <w:sz w:val="24"/>
          <w:szCs w:val="24"/>
        </w:rPr>
        <w:t xml:space="preserve"> </w:t>
      </w:r>
      <w:r>
        <w:rPr>
          <w:rFonts w:ascii="Times New Roman" w:hAnsi="Times New Roman"/>
          <w:sz w:val="24"/>
          <w:szCs w:val="24"/>
        </w:rPr>
        <w:t xml:space="preserve">Условия</w:t>
      </w:r>
      <w:r>
        <w:rPr>
          <w:rFonts w:ascii="Times New Roman" w:hAnsi="Times New Roman"/>
          <w:sz w:val="24"/>
          <w:szCs w:val="24"/>
        </w:rPr>
        <w:t xml:space="preserve">, Условия применяются в части, не противоречащей требованиям законодательства Р</w:t>
      </w:r>
      <w:r>
        <w:rPr>
          <w:rFonts w:ascii="Times New Roman" w:hAnsi="Times New Roman"/>
          <w:sz w:val="24"/>
          <w:szCs w:val="24"/>
        </w:rPr>
        <w:t xml:space="preserve">оссийской </w:t>
      </w:r>
      <w:r>
        <w:rPr>
          <w:rFonts w:ascii="Times New Roman" w:hAnsi="Times New Roman"/>
          <w:sz w:val="24"/>
          <w:szCs w:val="24"/>
        </w:rPr>
        <w:t xml:space="preserve">Ф</w:t>
      </w:r>
      <w:r>
        <w:rPr>
          <w:rFonts w:ascii="Times New Roman" w:hAnsi="Times New Roman"/>
          <w:sz w:val="24"/>
          <w:szCs w:val="24"/>
        </w:rPr>
        <w:t xml:space="preserve">едерации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43"/>
        <w:numPr>
          <w:ilvl w:val="1"/>
          <w:numId w:val="15"/>
        </w:numPr>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П</w:t>
      </w:r>
      <w:r>
        <w:rPr>
          <w:rFonts w:ascii="Times New Roman" w:hAnsi="Times New Roman"/>
          <w:sz w:val="24"/>
          <w:szCs w:val="24"/>
        </w:rPr>
        <w:t xml:space="preserve">еревод денежных средств со</w:t>
      </w:r>
      <w:r>
        <w:rPr>
          <w:rFonts w:ascii="Times New Roman" w:hAnsi="Times New Roman"/>
          <w:sz w:val="24"/>
          <w:szCs w:val="24"/>
        </w:rPr>
        <w:t xml:space="preserve"> </w:t>
      </w:r>
      <w:r>
        <w:rPr>
          <w:rFonts w:ascii="Times New Roman" w:hAnsi="Times New Roman"/>
          <w:sz w:val="24"/>
          <w:szCs w:val="24"/>
        </w:rPr>
        <w:t xml:space="preserve">Счета </w:t>
      </w:r>
      <w:r>
        <w:rPr>
          <w:rFonts w:ascii="Times New Roman" w:hAnsi="Times New Roman"/>
          <w:sz w:val="24"/>
          <w:szCs w:val="24"/>
        </w:rPr>
        <w:t xml:space="preserve">Клиента осуществляется Банком </w:t>
      </w:r>
      <w:r>
        <w:rPr>
          <w:rFonts w:ascii="Times New Roman" w:hAnsi="Times New Roman"/>
          <w:sz w:val="24"/>
          <w:szCs w:val="24"/>
        </w:rPr>
        <w:t xml:space="preserve">на основании распоряжений</w:t>
      </w:r>
      <w:r>
        <w:rPr>
          <w:rFonts w:ascii="Times New Roman" w:hAnsi="Times New Roman"/>
          <w:sz w:val="24"/>
          <w:szCs w:val="24"/>
        </w:rPr>
        <w:t xml:space="preserve"> о переводе денежных средств</w:t>
      </w:r>
      <w:r>
        <w:rPr>
          <w:rFonts w:ascii="Times New Roman" w:hAnsi="Times New Roman"/>
          <w:sz w:val="24"/>
          <w:szCs w:val="24"/>
        </w:rPr>
        <w:t xml:space="preserve">, оформляемых в соответствии с действующим законодательством Российской Федерации о проведении безналичных расчетов, в том числе нормативными актами Банка России, и международными правилами расчетов</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43"/>
        <w:numPr>
          <w:ilvl w:val="1"/>
          <w:numId w:val="15"/>
        </w:numPr>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П</w:t>
      </w:r>
      <w:r>
        <w:rPr>
          <w:rFonts w:ascii="Times New Roman" w:hAnsi="Times New Roman"/>
          <w:sz w:val="24"/>
          <w:szCs w:val="24"/>
        </w:rPr>
        <w:t xml:space="preserve">рием к исполнению</w:t>
      </w:r>
      <w:r>
        <w:rPr>
          <w:rFonts w:ascii="Times New Roman" w:hAnsi="Times New Roman"/>
          <w:sz w:val="24"/>
          <w:szCs w:val="24"/>
        </w:rPr>
        <w:t xml:space="preserve">, отзыв, возврат (аннулировани</w:t>
      </w:r>
      <w:r>
        <w:rPr>
          <w:rFonts w:ascii="Times New Roman" w:hAnsi="Times New Roman"/>
          <w:sz w:val="24"/>
          <w:szCs w:val="24"/>
        </w:rPr>
        <w:t xml:space="preserve">е</w:t>
      </w:r>
      <w:r>
        <w:rPr>
          <w:rFonts w:ascii="Times New Roman" w:hAnsi="Times New Roman"/>
          <w:sz w:val="24"/>
          <w:szCs w:val="24"/>
        </w:rPr>
        <w:t xml:space="preserve">) распоряжений</w:t>
      </w:r>
      <w:r>
        <w:rPr>
          <w:rFonts w:ascii="Times New Roman" w:hAnsi="Times New Roman"/>
          <w:sz w:val="24"/>
          <w:szCs w:val="24"/>
        </w:rPr>
        <w:t xml:space="preserve"> о переводе денежных средств</w:t>
      </w:r>
      <w:r>
        <w:rPr>
          <w:rFonts w:ascii="Times New Roman" w:hAnsi="Times New Roman"/>
          <w:sz w:val="24"/>
          <w:szCs w:val="24"/>
        </w:rPr>
        <w:t xml:space="preserve"> </w:t>
      </w:r>
      <w:r>
        <w:rPr>
          <w:rFonts w:ascii="Times New Roman" w:hAnsi="Times New Roman"/>
          <w:sz w:val="24"/>
          <w:szCs w:val="24"/>
        </w:rPr>
        <w:t xml:space="preserve">Клиента</w:t>
      </w:r>
      <w:r>
        <w:rPr>
          <w:rFonts w:ascii="Times New Roman" w:hAnsi="Times New Roman"/>
          <w:sz w:val="24"/>
          <w:szCs w:val="24"/>
        </w:rPr>
        <w:t xml:space="preserve"> в валюте Российской Федерации</w:t>
      </w:r>
      <w:r>
        <w:rPr>
          <w:rFonts w:ascii="Times New Roman" w:hAnsi="Times New Roman"/>
          <w:sz w:val="24"/>
          <w:szCs w:val="24"/>
        </w:rPr>
        <w:t xml:space="preserve"> </w:t>
      </w:r>
      <w:r>
        <w:rPr>
          <w:rFonts w:ascii="Times New Roman" w:hAnsi="Times New Roman"/>
          <w:sz w:val="24"/>
          <w:szCs w:val="24"/>
        </w:rPr>
        <w:t xml:space="preserve">и иностранной валюте </w:t>
      </w:r>
      <w:r>
        <w:rPr>
          <w:rFonts w:ascii="Times New Roman" w:hAnsi="Times New Roman"/>
          <w:sz w:val="24"/>
          <w:szCs w:val="24"/>
        </w:rPr>
        <w:t xml:space="preserve">осуществляется</w:t>
      </w:r>
      <w:r>
        <w:rPr>
          <w:rFonts w:ascii="Times New Roman" w:hAnsi="Times New Roman"/>
          <w:sz w:val="24"/>
          <w:szCs w:val="24"/>
        </w:rPr>
        <w:t xml:space="preserve"> Банком</w:t>
      </w:r>
      <w:r>
        <w:rPr>
          <w:rFonts w:ascii="Times New Roman" w:hAnsi="Times New Roman"/>
          <w:sz w:val="24"/>
          <w:szCs w:val="24"/>
        </w:rPr>
        <w:t xml:space="preserve"> </w:t>
      </w:r>
      <w:r>
        <w:rPr>
          <w:rFonts w:ascii="Times New Roman" w:hAnsi="Times New Roman"/>
          <w:sz w:val="24"/>
          <w:szCs w:val="24"/>
        </w:rPr>
        <w:t xml:space="preserve">в </w:t>
      </w:r>
      <w:r>
        <w:rPr>
          <w:rFonts w:ascii="Times New Roman" w:hAnsi="Times New Roman"/>
          <w:sz w:val="24"/>
          <w:szCs w:val="24"/>
        </w:rPr>
        <w:t xml:space="preserve">соответствии с </w:t>
      </w:r>
      <w:r>
        <w:rPr>
          <w:rFonts w:ascii="Times New Roman" w:hAnsi="Times New Roman"/>
          <w:sz w:val="24"/>
          <w:szCs w:val="24"/>
        </w:rPr>
        <w:t xml:space="preserve">Порядком</w:t>
      </w:r>
      <w:r>
        <w:rPr>
          <w:rFonts w:ascii="Times New Roman" w:hAnsi="Times New Roman"/>
          <w:sz w:val="24"/>
          <w:szCs w:val="24"/>
        </w:rPr>
        <w:t xml:space="preserve"> приема к исполнению, отзыва, возврата (аннулирования) распоряжений о перевод</w:t>
      </w:r>
      <w:r>
        <w:rPr>
          <w:rFonts w:ascii="Times New Roman" w:hAnsi="Times New Roman"/>
          <w:sz w:val="24"/>
          <w:szCs w:val="24"/>
        </w:rPr>
        <w:t xml:space="preserve">е</w:t>
      </w:r>
      <w:r>
        <w:rPr>
          <w:rFonts w:ascii="Times New Roman" w:hAnsi="Times New Roman"/>
          <w:sz w:val="24"/>
          <w:szCs w:val="24"/>
        </w:rPr>
        <w:t xml:space="preserve"> денежных средств в валюте Российской федерации</w:t>
      </w:r>
      <w:r>
        <w:rPr>
          <w:rFonts w:ascii="Times New Roman" w:hAnsi="Times New Roman"/>
          <w:sz w:val="24"/>
          <w:szCs w:val="24"/>
        </w:rPr>
        <w:t xml:space="preserve"> и в иностранной валюте</w:t>
      </w:r>
      <w:r>
        <w:rPr>
          <w:rFonts w:ascii="Times New Roman" w:hAnsi="Times New Roman"/>
          <w:sz w:val="24"/>
          <w:szCs w:val="24"/>
        </w:rPr>
        <w:t xml:space="preserve"> (</w:t>
      </w:r>
      <w:r>
        <w:rPr>
          <w:rFonts w:ascii="Times New Roman" w:hAnsi="Times New Roman"/>
          <w:sz w:val="24"/>
          <w:szCs w:val="24"/>
        </w:rPr>
        <w:t xml:space="preserve">П</w:t>
      </w:r>
      <w:r>
        <w:rPr>
          <w:rFonts w:ascii="Times New Roman" w:hAnsi="Times New Roman"/>
          <w:sz w:val="24"/>
          <w:szCs w:val="24"/>
        </w:rPr>
        <w:t xml:space="preserve">риложение </w:t>
      </w:r>
      <w:r>
        <w:rPr>
          <w:rFonts w:ascii="Times New Roman" w:hAnsi="Times New Roman"/>
          <w:sz w:val="24"/>
          <w:szCs w:val="24"/>
        </w:rPr>
        <w:t xml:space="preserve">1</w:t>
      </w:r>
      <w:r>
        <w:rPr>
          <w:rFonts w:ascii="Times New Roman" w:hAnsi="Times New Roman"/>
          <w:sz w:val="24"/>
          <w:szCs w:val="24"/>
        </w:rPr>
        <w:t xml:space="preserve"> к </w:t>
      </w:r>
      <w:r>
        <w:rPr>
          <w:rFonts w:ascii="Times New Roman" w:hAnsi="Times New Roman"/>
          <w:sz w:val="24"/>
          <w:szCs w:val="24"/>
        </w:rPr>
        <w:t xml:space="preserve">настоящим </w:t>
      </w:r>
      <w:r>
        <w:rPr>
          <w:rFonts w:ascii="Times New Roman" w:hAnsi="Times New Roman"/>
          <w:sz w:val="24"/>
          <w:szCs w:val="24"/>
        </w:rPr>
        <w:t xml:space="preserve">Условиям).</w:t>
      </w:r>
      <w:r>
        <w:rPr>
          <w:rFonts w:ascii="Times New Roman" w:hAnsi="Times New Roman"/>
          <w:sz w:val="24"/>
          <w:szCs w:val="24"/>
        </w:rPr>
      </w:r>
      <w:r>
        <w:rPr>
          <w:rFonts w:ascii="Times New Roman" w:hAnsi="Times New Roman"/>
          <w:sz w:val="24"/>
          <w:szCs w:val="24"/>
        </w:rPr>
      </w:r>
    </w:p>
    <w:p>
      <w:pPr>
        <w:pStyle w:val="1438"/>
        <w:numPr>
          <w:ilvl w:val="1"/>
          <w:numId w:val="15"/>
        </w:numPr>
        <w:ind w:left="0" w:firstLine="709"/>
        <w:jc w:val="both"/>
        <w:spacing w:after="0" w:line="240" w:lineRule="auto"/>
        <w:tabs>
          <w:tab w:val="left" w:pos="1418"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Кассовое обслуживание Клиента осуществляется Банком в соответствии с требованиями нормативных актов Банка России:</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438"/>
        <w:ind w:firstLine="709"/>
        <w:jc w:val="both"/>
        <w:spacing w:after="0" w:line="240" w:lineRule="auto"/>
        <w:tabs>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По</w:t>
      </w:r>
      <w:r>
        <w:rPr>
          <w:rFonts w:ascii="Times New Roman" w:hAnsi="Times New Roman"/>
          <w:color w:val="000000"/>
          <w:sz w:val="24"/>
          <w:szCs w:val="24"/>
          <w:lang w:eastAsia="ru-RU"/>
        </w:rPr>
        <w:t xml:space="preserve">ложения Банка России от 29.01.2018 № 630-П «О порядке ведения кассовых операций и правилах хранения, перевозки и инкассации банкнот и монеты Банка России в кредитных организациях на территории Российской Федерации» (далее – Положение Банка России № 630-П).</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438"/>
        <w:ind w:firstLine="709"/>
        <w:jc w:val="both"/>
        <w:spacing w:after="0" w:line="240" w:lineRule="auto"/>
        <w:tabs>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Указанием Банка России от 30.01.2020 № 5396-У «О порядке ведения кассовых операций с наличной иностранной валютой в уполномоченных банках на тер</w:t>
      </w:r>
      <w:r>
        <w:rPr>
          <w:rFonts w:ascii="Times New Roman" w:hAnsi="Times New Roman"/>
          <w:color w:val="000000"/>
          <w:sz w:val="24"/>
          <w:szCs w:val="24"/>
          <w:lang w:eastAsia="ru-RU"/>
        </w:rPr>
        <w:t xml:space="preserve">ритории Российской Федерации»</w:t>
      </w: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443"/>
        <w:numPr>
          <w:ilvl w:val="1"/>
          <w:numId w:val="15"/>
        </w:numPr>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Прием и исполнение кассовых документов Клиента осуществляется Банком в соответствии с </w:t>
      </w:r>
      <w:r>
        <w:rPr>
          <w:rFonts w:ascii="Times New Roman" w:hAnsi="Times New Roman"/>
          <w:sz w:val="24"/>
          <w:szCs w:val="24"/>
        </w:rPr>
        <w:t xml:space="preserve">Регламентом</w:t>
      </w:r>
      <w:r>
        <w:rPr>
          <w:rFonts w:ascii="Times New Roman" w:hAnsi="Times New Roman"/>
          <w:sz w:val="24"/>
          <w:szCs w:val="24"/>
        </w:rPr>
        <w:t xml:space="preserve"> </w:t>
      </w:r>
      <w:r>
        <w:rPr>
          <w:rFonts w:ascii="Times New Roman" w:hAnsi="Times New Roman"/>
          <w:sz w:val="24"/>
          <w:szCs w:val="24"/>
        </w:rPr>
        <w:t xml:space="preserve">кассового обслуживания в валюте Российской Федерации и иностранной валюте </w:t>
      </w:r>
      <w:r>
        <w:rPr>
          <w:rFonts w:ascii="Times New Roman" w:hAnsi="Times New Roman"/>
          <w:sz w:val="24"/>
          <w:szCs w:val="24"/>
        </w:rPr>
        <w:t xml:space="preserve">(Приложение 2 к настоящим Условиям).</w:t>
      </w:r>
      <w:r>
        <w:rPr>
          <w:rFonts w:ascii="Times New Roman" w:hAnsi="Times New Roman"/>
          <w:sz w:val="24"/>
          <w:szCs w:val="24"/>
        </w:rPr>
      </w:r>
      <w:r>
        <w:rPr>
          <w:rFonts w:ascii="Times New Roman" w:hAnsi="Times New Roman"/>
          <w:sz w:val="24"/>
          <w:szCs w:val="24"/>
        </w:rPr>
      </w:r>
    </w:p>
    <w:p>
      <w:pPr>
        <w:pStyle w:val="1443"/>
        <w:numPr>
          <w:ilvl w:val="1"/>
          <w:numId w:val="15"/>
        </w:numPr>
        <w:ind w:left="0" w:firstLine="709"/>
        <w:jc w:val="both"/>
        <w:spacing w:after="0" w:line="240" w:lineRule="auto"/>
        <w:tabs>
          <w:tab w:val="left" w:pos="0" w:leader="none"/>
          <w:tab w:val="left" w:pos="1134" w:leader="none"/>
        </w:tabs>
        <w:rPr>
          <w:rFonts w:ascii="Times New Roman" w:hAnsi="Times New Roman"/>
          <w:b/>
          <w:sz w:val="28"/>
          <w:szCs w:val="28"/>
        </w:rPr>
      </w:pPr>
      <w:r>
        <w:rPr>
          <w:rFonts w:ascii="Times New Roman" w:hAnsi="Times New Roman"/>
          <w:sz w:val="24"/>
          <w:szCs w:val="24"/>
        </w:rPr>
        <w:t xml:space="preserve">Операции по покупке/продаже иностранной валюты/конверсионные операции, связанные со списанием/зачислением денежных средств со Счета/на Счет Клиента, осуществля</w:t>
      </w:r>
      <w:r>
        <w:rPr>
          <w:rFonts w:ascii="Times New Roman" w:hAnsi="Times New Roman"/>
          <w:sz w:val="24"/>
          <w:szCs w:val="24"/>
        </w:rPr>
        <w:t xml:space="preserve">ю</w:t>
      </w:r>
      <w:r>
        <w:rPr>
          <w:rFonts w:ascii="Times New Roman" w:hAnsi="Times New Roman"/>
          <w:sz w:val="24"/>
          <w:szCs w:val="24"/>
        </w:rPr>
        <w:t xml:space="preserve">тся Банком в соответствии с Регламентом взаимодействия </w:t>
      </w:r>
      <w:r>
        <w:rPr>
          <w:rFonts w:ascii="Times New Roman" w:hAnsi="Times New Roman"/>
          <w:sz w:val="24"/>
          <w:szCs w:val="24"/>
        </w:rPr>
        <w:br w:type="textWrapping" w:clear="all"/>
      </w:r>
      <w:r>
        <w:rPr>
          <w:rFonts w:ascii="Times New Roman" w:hAnsi="Times New Roman"/>
          <w:sz w:val="24"/>
          <w:szCs w:val="24"/>
        </w:rPr>
        <w:t xml:space="preserve">АО</w:t>
      </w:r>
      <w:r>
        <w:rPr>
          <w:rFonts w:ascii="Times New Roman" w:hAnsi="Times New Roman"/>
          <w:sz w:val="24"/>
          <w:szCs w:val="24"/>
        </w:rPr>
        <w:t xml:space="preserve"> «Россельхозбанк» и клиентов при осуществлении безналичных операций по покупке/продаже иностранной валюты и конверсионных операций (</w:t>
      </w:r>
      <w:r>
        <w:rPr>
          <w:rFonts w:ascii="Times New Roman" w:hAnsi="Times New Roman"/>
          <w:sz w:val="24"/>
          <w:szCs w:val="24"/>
        </w:rPr>
        <w:t xml:space="preserve">Приложение </w:t>
      </w:r>
      <w:r>
        <w:rPr>
          <w:rFonts w:ascii="Times New Roman" w:hAnsi="Times New Roman"/>
          <w:sz w:val="24"/>
          <w:szCs w:val="24"/>
        </w:rPr>
        <w:t xml:space="preserve">3 </w:t>
      </w:r>
      <w:r>
        <w:rPr>
          <w:rFonts w:ascii="Times New Roman" w:hAnsi="Times New Roman"/>
          <w:sz w:val="24"/>
          <w:szCs w:val="24"/>
        </w:rPr>
        <w:t xml:space="preserve">к </w:t>
      </w:r>
      <w:r>
        <w:rPr>
          <w:rFonts w:ascii="Times New Roman" w:hAnsi="Times New Roman"/>
          <w:sz w:val="24"/>
          <w:szCs w:val="24"/>
        </w:rPr>
        <w:t xml:space="preserve">настоящим </w:t>
      </w:r>
      <w:r>
        <w:rPr>
          <w:rFonts w:ascii="Times New Roman" w:hAnsi="Times New Roman"/>
          <w:sz w:val="24"/>
          <w:szCs w:val="24"/>
        </w:rPr>
        <w:t xml:space="preserve">Условиям</w:t>
      </w:r>
      <w:r>
        <w:rPr>
          <w:rFonts w:ascii="Times New Roman" w:hAnsi="Times New Roman"/>
          <w:sz w:val="24"/>
          <w:szCs w:val="24"/>
        </w:rPr>
        <w:t xml:space="preserve">).</w:t>
      </w:r>
      <w:r>
        <w:rPr>
          <w:rFonts w:ascii="Times New Roman" w:hAnsi="Times New Roman"/>
          <w:b/>
          <w:sz w:val="28"/>
          <w:szCs w:val="28"/>
        </w:rPr>
      </w:r>
      <w:r>
        <w:rPr>
          <w:rFonts w:ascii="Times New Roman" w:hAnsi="Times New Roman"/>
          <w:b/>
          <w:sz w:val="28"/>
          <w:szCs w:val="28"/>
        </w:rPr>
      </w:r>
    </w:p>
    <w:p>
      <w:pPr>
        <w:pStyle w:val="1445"/>
        <w:numPr>
          <w:ilvl w:val="1"/>
          <w:numId w:val="15"/>
        </w:numPr>
        <w:ind w:left="0" w:firstLine="709"/>
        <w:tabs>
          <w:tab w:val="left" w:pos="0" w:leader="none"/>
          <w:tab w:val="left" w:pos="1134" w:leader="none"/>
          <w:tab w:val="left" w:pos="1309" w:leader="none"/>
        </w:tabs>
      </w:pPr>
      <w:r>
        <w:t xml:space="preserve">О</w:t>
      </w:r>
      <w:r>
        <w:t xml:space="preserve">пераци</w:t>
      </w:r>
      <w:r>
        <w:t xml:space="preserve">и</w:t>
      </w:r>
      <w:r>
        <w:t xml:space="preserve">, подлежащи</w:t>
      </w:r>
      <w:r>
        <w:t xml:space="preserve">е</w:t>
      </w:r>
      <w:r>
        <w:t xml:space="preserve"> валютному контролю,</w:t>
      </w:r>
      <w:r>
        <w:rPr>
          <w:bCs/>
        </w:rPr>
        <w:t xml:space="preserve"> </w:t>
      </w:r>
      <w:r>
        <w:rPr>
          <w:bCs/>
        </w:rPr>
        <w:t xml:space="preserve">в том числе с использованием корпоративной карты (</w:t>
      </w:r>
      <w:r>
        <w:rPr>
          <w:bCs/>
        </w:rPr>
        <w:t xml:space="preserve">бизнес-карты</w:t>
      </w:r>
      <w:r>
        <w:rPr>
          <w:bCs/>
        </w:rPr>
        <w:t xml:space="preserve">),</w:t>
      </w:r>
      <w:r>
        <w:t xml:space="preserve"> осуществля</w:t>
      </w:r>
      <w:r>
        <w:t xml:space="preserve">ю</w:t>
      </w:r>
      <w:r>
        <w:t xml:space="preserve">тся Банком в порядке и на условиях, установленных Регламентом</w:t>
      </w:r>
      <w:r>
        <w:rPr>
          <w:iCs/>
        </w:rPr>
        <w:t xml:space="preserve"> </w:t>
      </w:r>
      <w:r>
        <w:rPr>
          <w:iCs/>
        </w:rPr>
        <w:t xml:space="preserve">взаимодействия клиентов с</w:t>
      </w:r>
      <w:r>
        <w:rPr>
          <w:iCs/>
        </w:rPr>
        <w:t xml:space="preserve"> </w:t>
      </w:r>
      <w:r>
        <w:rPr>
          <w:iCs/>
        </w:rPr>
        <w:t xml:space="preserve">АО</w:t>
      </w:r>
      <w:r>
        <w:rPr>
          <w:iCs/>
        </w:rPr>
        <w:t xml:space="preserve"> «Россельхозбанк» при осуществлении операций, подлежащих валютному контролю (</w:t>
      </w:r>
      <w:r>
        <w:rPr>
          <w:iCs/>
        </w:rPr>
        <w:t xml:space="preserve">Приложение </w:t>
      </w:r>
      <w:r>
        <w:rPr>
          <w:iCs/>
        </w:rPr>
        <w:t xml:space="preserve">4</w:t>
      </w:r>
      <w:r>
        <w:rPr>
          <w:iCs/>
        </w:rPr>
        <w:t xml:space="preserve"> к </w:t>
      </w:r>
      <w:r>
        <w:rPr>
          <w:iCs/>
        </w:rPr>
        <w:t xml:space="preserve">настоящим </w:t>
      </w:r>
      <w:r>
        <w:rPr>
          <w:iCs/>
        </w:rPr>
        <w:t xml:space="preserve">Условиям</w:t>
      </w:r>
      <w:r>
        <w:rPr>
          <w:iCs/>
        </w:rPr>
        <w:t xml:space="preserve">)</w:t>
      </w:r>
      <w:r>
        <w:t xml:space="preserve">. </w:t>
      </w:r>
      <w:r/>
    </w:p>
    <w:p>
      <w:pPr>
        <w:pStyle w:val="1443"/>
        <w:numPr>
          <w:ilvl w:val="1"/>
          <w:numId w:val="15"/>
        </w:numPr>
        <w:ind w:left="0" w:firstLine="709"/>
        <w:jc w:val="both"/>
        <w:spacing w:after="0" w:line="240" w:lineRule="auto"/>
        <w:tabs>
          <w:tab w:val="left" w:pos="0" w:leader="none"/>
          <w:tab w:val="left" w:pos="1134" w:leader="none"/>
        </w:tabs>
        <w:rPr>
          <w:rFonts w:ascii="Times New Roman" w:hAnsi="Times New Roman"/>
          <w:b/>
          <w:sz w:val="24"/>
          <w:szCs w:val="24"/>
        </w:rPr>
      </w:pPr>
      <w:r>
        <w:rPr>
          <w:rFonts w:ascii="Times New Roman" w:hAnsi="Times New Roman"/>
          <w:sz w:val="24"/>
          <w:szCs w:val="24"/>
        </w:rPr>
        <w:t xml:space="preserve">При предоставлении Клиентом распоряжений в Банк на бумажном носителе,</w:t>
      </w:r>
      <w:r>
        <w:t xml:space="preserve"> </w:t>
      </w:r>
      <w:r>
        <w:rPr>
          <w:rFonts w:ascii="Times New Roman" w:hAnsi="Times New Roman"/>
          <w:sz w:val="24"/>
          <w:szCs w:val="24"/>
        </w:rPr>
        <w:t xml:space="preserve">выписки по Счету и </w:t>
      </w:r>
      <w:r>
        <w:rPr>
          <w:rFonts w:ascii="Times New Roman" w:hAnsi="Times New Roman"/>
          <w:sz w:val="24"/>
          <w:szCs w:val="24"/>
        </w:rPr>
        <w:t xml:space="preserve">приложения к ним </w:t>
      </w:r>
      <w:r>
        <w:rPr>
          <w:rFonts w:ascii="Times New Roman" w:hAnsi="Times New Roman"/>
          <w:sz w:val="24"/>
          <w:szCs w:val="24"/>
        </w:rPr>
        <w:t xml:space="preserve">представляются Подразделением Банка по месту открытия Счета </w:t>
      </w:r>
      <w:r>
        <w:rPr>
          <w:rFonts w:ascii="Times New Roman" w:hAnsi="Times New Roman"/>
          <w:sz w:val="24"/>
          <w:szCs w:val="24"/>
        </w:rPr>
        <w:t xml:space="preserve">Клиенту на бумажном</w:t>
      </w:r>
      <w:r>
        <w:rPr>
          <w:rFonts w:ascii="Times New Roman" w:hAnsi="Times New Roman"/>
          <w:sz w:val="24"/>
          <w:szCs w:val="24"/>
        </w:rPr>
        <w:t xml:space="preserve"> носителе</w:t>
      </w:r>
      <w:r>
        <w:rPr>
          <w:rFonts w:ascii="Times New Roman" w:hAnsi="Times New Roman"/>
          <w:sz w:val="24"/>
          <w:szCs w:val="24"/>
        </w:rPr>
        <w:t xml:space="preserve"> не позднее следующего рабочего дня после совершения операций по Счету</w:t>
      </w:r>
      <w:r>
        <w:rPr>
          <w:rFonts w:ascii="Times New Roman" w:hAnsi="Times New Roman"/>
          <w:sz w:val="24"/>
          <w:szCs w:val="24"/>
        </w:rPr>
        <w:t xml:space="preserve"> по ме</w:t>
      </w:r>
      <w:r>
        <w:rPr>
          <w:rFonts w:ascii="Times New Roman" w:hAnsi="Times New Roman"/>
          <w:sz w:val="24"/>
          <w:szCs w:val="24"/>
        </w:rPr>
        <w:t xml:space="preserve">ре востребования их Клиентом.</w:t>
      </w:r>
      <w:r>
        <w:rPr>
          <w:rFonts w:ascii="Times New Roman" w:hAnsi="Times New Roman"/>
          <w:b/>
          <w:sz w:val="24"/>
          <w:szCs w:val="24"/>
        </w:rPr>
      </w:r>
      <w:r>
        <w:rPr>
          <w:rFonts w:ascii="Times New Roman" w:hAnsi="Times New Roman"/>
          <w:b/>
          <w:sz w:val="24"/>
          <w:szCs w:val="24"/>
        </w:rPr>
      </w:r>
    </w:p>
    <w:p>
      <w:pPr>
        <w:pStyle w:val="1443"/>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В случае использования Клиентом </w:t>
      </w:r>
      <w:r>
        <w:rPr>
          <w:rFonts w:ascii="Times New Roman" w:hAnsi="Times New Roman" w:eastAsia="Times New Roman" w:cs="Times New Roman"/>
          <w:sz w:val="24"/>
          <w:szCs w:val="24"/>
        </w:rPr>
        <w:t xml:space="preserve">ИС Свой Бизнес</w:t>
      </w:r>
      <w:r>
        <w:rPr>
          <w:rFonts w:ascii="Times New Roman" w:hAnsi="Times New Roman"/>
          <w:sz w:val="24"/>
          <w:szCs w:val="24"/>
        </w:rPr>
        <w:t xml:space="preserve"> выписки </w:t>
      </w:r>
      <w:r>
        <w:rPr>
          <w:rFonts w:ascii="Times New Roman" w:hAnsi="Times New Roman"/>
          <w:sz w:val="24"/>
          <w:szCs w:val="24"/>
        </w:rPr>
        <w:t xml:space="preserve">по</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и приложени</w:t>
      </w:r>
      <w:r>
        <w:rPr>
          <w:rFonts w:ascii="Times New Roman" w:hAnsi="Times New Roman"/>
          <w:sz w:val="24"/>
          <w:szCs w:val="24"/>
        </w:rPr>
        <w:t xml:space="preserve">я</w:t>
      </w:r>
      <w:r>
        <w:rPr>
          <w:rFonts w:ascii="Times New Roman" w:hAnsi="Times New Roman"/>
          <w:sz w:val="24"/>
          <w:szCs w:val="24"/>
        </w:rPr>
        <w:t xml:space="preserve"> к ним представляются Клиенту с использованием </w:t>
      </w:r>
      <w:r>
        <w:rPr>
          <w:rFonts w:ascii="Times New Roman" w:hAnsi="Times New Roman" w:eastAsia="Times New Roman" w:cs="Times New Roman"/>
          <w:sz w:val="24"/>
          <w:szCs w:val="24"/>
        </w:rPr>
        <w:t xml:space="preserve">ИС Свой Бизнес</w:t>
      </w:r>
      <w:r>
        <w:rPr>
          <w:rFonts w:ascii="Times New Roman" w:hAnsi="Times New Roman"/>
          <w:sz w:val="24"/>
          <w:szCs w:val="24"/>
        </w:rPr>
        <w:t xml:space="preserve"> в порядке</w:t>
      </w:r>
      <w:r>
        <w:rPr>
          <w:rFonts w:ascii="Times New Roman" w:hAnsi="Times New Roman"/>
          <w:sz w:val="24"/>
          <w:szCs w:val="24"/>
        </w:rPr>
        <w:t xml:space="preserve">,</w:t>
      </w:r>
      <w:r>
        <w:rPr>
          <w:rFonts w:ascii="Times New Roman" w:hAnsi="Times New Roman"/>
          <w:sz w:val="24"/>
          <w:szCs w:val="24"/>
        </w:rPr>
        <w:t xml:space="preserve"> установленном</w:t>
      </w:r>
      <w:r>
        <w:rPr>
          <w:rFonts w:ascii="Times New Roman" w:hAnsi="Times New Roman"/>
          <w:sz w:val="24"/>
          <w:szCs w:val="24"/>
        </w:rPr>
        <w:t xml:space="preserve"> соответствующим </w:t>
      </w:r>
      <w:r>
        <w:rPr>
          <w:rFonts w:ascii="Times New Roman" w:hAnsi="Times New Roman"/>
          <w:sz w:val="24"/>
          <w:szCs w:val="24"/>
        </w:rPr>
        <w:t xml:space="preserve">д</w:t>
      </w:r>
      <w:r>
        <w:rPr>
          <w:rFonts w:ascii="Times New Roman" w:hAnsi="Times New Roman"/>
          <w:sz w:val="24"/>
          <w:szCs w:val="24"/>
        </w:rPr>
        <w:t xml:space="preserve">оговором и</w:t>
      </w:r>
      <w:r>
        <w:rPr>
          <w:rFonts w:ascii="Times New Roman" w:hAnsi="Times New Roman"/>
          <w:sz w:val="24"/>
          <w:szCs w:val="24"/>
        </w:rPr>
        <w:t xml:space="preserve"> законодательством Р</w:t>
      </w:r>
      <w:r>
        <w:rPr>
          <w:rFonts w:ascii="Times New Roman" w:hAnsi="Times New Roman"/>
          <w:sz w:val="24"/>
          <w:szCs w:val="24"/>
        </w:rPr>
        <w:t xml:space="preserve">оссийской Федерации</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134" w:leader="none"/>
        </w:tabs>
        <w:rPr>
          <w:rFonts w:ascii="Times New Roman" w:hAnsi="Times New Roman"/>
          <w:b/>
          <w:sz w:val="24"/>
          <w:szCs w:val="24"/>
        </w:rPr>
      </w:pPr>
      <w:r>
        <w:rPr>
          <w:rFonts w:ascii="Times New Roman" w:hAnsi="Times New Roman"/>
          <w:sz w:val="24"/>
          <w:szCs w:val="24"/>
        </w:rPr>
        <w:t xml:space="preserve">Выписки </w:t>
      </w:r>
      <w:r>
        <w:rPr>
          <w:rFonts w:ascii="Times New Roman" w:hAnsi="Times New Roman"/>
          <w:sz w:val="24"/>
          <w:szCs w:val="24"/>
        </w:rPr>
        <w:t xml:space="preserve">по</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и приложени</w:t>
      </w:r>
      <w:r>
        <w:rPr>
          <w:rFonts w:ascii="Times New Roman" w:hAnsi="Times New Roman"/>
          <w:sz w:val="24"/>
          <w:szCs w:val="24"/>
        </w:rPr>
        <w:t xml:space="preserve">я</w:t>
      </w:r>
      <w:r>
        <w:rPr>
          <w:rFonts w:ascii="Times New Roman" w:hAnsi="Times New Roman"/>
          <w:sz w:val="24"/>
          <w:szCs w:val="24"/>
        </w:rPr>
        <w:t xml:space="preserve"> к ним за последний рабочий день года (по состоянию на 01 января года, следующего за отчетным) представляются Клиенту на бумажном носителе. </w:t>
      </w:r>
      <w:r>
        <w:rPr>
          <w:rFonts w:ascii="Times New Roman" w:hAnsi="Times New Roman"/>
          <w:b/>
          <w:sz w:val="24"/>
          <w:szCs w:val="24"/>
        </w:rPr>
      </w:r>
      <w:r>
        <w:rPr>
          <w:rFonts w:ascii="Times New Roman" w:hAnsi="Times New Roman"/>
          <w:b/>
          <w:sz w:val="24"/>
          <w:szCs w:val="24"/>
        </w:rPr>
      </w:r>
    </w:p>
    <w:p>
      <w:pPr>
        <w:pStyle w:val="1443"/>
        <w:ind w:left="0" w:firstLine="709"/>
        <w:jc w:val="both"/>
        <w:spacing w:after="0" w:line="240" w:lineRule="auto"/>
        <w:tabs>
          <w:tab w:val="left" w:pos="0" w:leader="none"/>
          <w:tab w:val="left" w:pos="1134" w:leader="none"/>
        </w:tabs>
        <w:rPr>
          <w:rFonts w:ascii="Times New Roman" w:hAnsi="Times New Roman"/>
          <w:b/>
          <w:sz w:val="24"/>
          <w:szCs w:val="24"/>
        </w:rPr>
      </w:pPr>
      <w:r>
        <w:rPr>
          <w:rFonts w:ascii="Times New Roman" w:hAnsi="Times New Roman"/>
          <w:sz w:val="24"/>
          <w:szCs w:val="24"/>
        </w:rPr>
        <w:t xml:space="preserve">В случае утр</w:t>
      </w:r>
      <w:r>
        <w:rPr>
          <w:rFonts w:ascii="Times New Roman" w:hAnsi="Times New Roman"/>
          <w:sz w:val="24"/>
          <w:szCs w:val="24"/>
        </w:rPr>
        <w:t xml:space="preserve">аты</w:t>
      </w:r>
      <w:r>
        <w:rPr>
          <w:rFonts w:ascii="Times New Roman" w:hAnsi="Times New Roman"/>
          <w:sz w:val="24"/>
          <w:szCs w:val="24"/>
        </w:rPr>
        <w:t xml:space="preserve"> Клиентом выписки </w:t>
      </w:r>
      <w:r>
        <w:rPr>
          <w:rFonts w:ascii="Times New Roman" w:hAnsi="Times New Roman"/>
          <w:sz w:val="24"/>
          <w:szCs w:val="24"/>
        </w:rPr>
        <w:t xml:space="preserve">по</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ее дубликат</w:t>
      </w:r>
      <w:r>
        <w:rPr>
          <w:rFonts w:ascii="Times New Roman" w:hAnsi="Times New Roman"/>
          <w:sz w:val="24"/>
          <w:szCs w:val="24"/>
        </w:rPr>
        <w:t xml:space="preserve"> выдается Клиенту </w:t>
      </w:r>
      <w:r>
        <w:rPr>
          <w:rFonts w:ascii="Times New Roman" w:hAnsi="Times New Roman"/>
          <w:sz w:val="24"/>
          <w:szCs w:val="24"/>
        </w:rPr>
        <w:t xml:space="preserve">с письменного разрешения </w:t>
      </w:r>
      <w:r>
        <w:rPr>
          <w:rFonts w:ascii="Times New Roman" w:hAnsi="Times New Roman"/>
          <w:sz w:val="24"/>
          <w:szCs w:val="24"/>
        </w:rPr>
        <w:t xml:space="preserve">Уполномоченного лица Банка</w:t>
      </w:r>
      <w:r>
        <w:rPr>
          <w:rFonts w:ascii="Times New Roman" w:hAnsi="Times New Roman"/>
          <w:sz w:val="24"/>
          <w:szCs w:val="24"/>
        </w:rPr>
        <w:t xml:space="preserve">, или лица его заме</w:t>
      </w:r>
      <w:r>
        <w:rPr>
          <w:rFonts w:ascii="Times New Roman" w:hAnsi="Times New Roman"/>
          <w:sz w:val="24"/>
          <w:szCs w:val="24"/>
        </w:rPr>
        <w:t xml:space="preserve">ща</w:t>
      </w:r>
      <w:r>
        <w:rPr>
          <w:rFonts w:ascii="Times New Roman" w:hAnsi="Times New Roman"/>
          <w:sz w:val="24"/>
          <w:szCs w:val="24"/>
        </w:rPr>
        <w:t xml:space="preserve">ющего, на основании заявления Клиента, </w:t>
      </w:r>
      <w:r>
        <w:rPr>
          <w:rFonts w:ascii="Times New Roman" w:hAnsi="Times New Roman"/>
          <w:sz w:val="24"/>
          <w:szCs w:val="24"/>
        </w:rPr>
        <w:t xml:space="preserve">подписанно</w:t>
      </w:r>
      <w:r>
        <w:rPr>
          <w:rFonts w:ascii="Times New Roman" w:hAnsi="Times New Roman"/>
          <w:sz w:val="24"/>
          <w:szCs w:val="24"/>
        </w:rPr>
        <w:t xml:space="preserve">го</w:t>
      </w:r>
      <w:r>
        <w:rPr>
          <w:rFonts w:ascii="Times New Roman" w:hAnsi="Times New Roman"/>
          <w:sz w:val="24"/>
          <w:szCs w:val="24"/>
        </w:rPr>
        <w:t xml:space="preserve"> руководителем Клиента и главным бухгалтером </w:t>
      </w:r>
      <w:r>
        <w:rPr>
          <w:rFonts w:ascii="Times New Roman" w:hAnsi="Times New Roman"/>
          <w:sz w:val="24"/>
          <w:szCs w:val="24"/>
        </w:rPr>
        <w:t xml:space="preserve">(в случае его наличия) </w:t>
      </w:r>
      <w:r>
        <w:rPr>
          <w:rFonts w:ascii="Times New Roman" w:hAnsi="Times New Roman"/>
          <w:sz w:val="24"/>
          <w:szCs w:val="24"/>
        </w:rPr>
        <w:t xml:space="preserve">и скрепленно</w:t>
      </w:r>
      <w:r>
        <w:rPr>
          <w:rFonts w:ascii="Times New Roman" w:hAnsi="Times New Roman"/>
          <w:sz w:val="24"/>
          <w:szCs w:val="24"/>
        </w:rPr>
        <w:t xml:space="preserve">го</w:t>
      </w:r>
      <w:r>
        <w:rPr>
          <w:rFonts w:ascii="Times New Roman" w:hAnsi="Times New Roman"/>
          <w:sz w:val="24"/>
          <w:szCs w:val="24"/>
        </w:rPr>
        <w:t xml:space="preserve"> оттиском печати Клиента, </w:t>
      </w:r>
      <w:r>
        <w:rPr>
          <w:rFonts w:ascii="Times New Roman" w:hAnsi="Times New Roman"/>
          <w:sz w:val="24"/>
          <w:szCs w:val="24"/>
        </w:rPr>
        <w:t xml:space="preserve">в котором Клиент указывает причин</w:t>
      </w:r>
      <w:r>
        <w:rPr>
          <w:rFonts w:ascii="Times New Roman" w:hAnsi="Times New Roman"/>
          <w:sz w:val="24"/>
          <w:szCs w:val="24"/>
        </w:rPr>
        <w:t xml:space="preserve">у</w:t>
      </w:r>
      <w:r>
        <w:rPr>
          <w:rFonts w:ascii="Times New Roman" w:hAnsi="Times New Roman"/>
          <w:sz w:val="24"/>
          <w:szCs w:val="24"/>
        </w:rPr>
        <w:t xml:space="preserve"> утраты выписки</w:t>
      </w:r>
      <w:r>
        <w:rPr>
          <w:rFonts w:ascii="Times New Roman" w:hAnsi="Times New Roman"/>
          <w:sz w:val="24"/>
          <w:szCs w:val="24"/>
        </w:rPr>
        <w:t xml:space="preserve">.</w:t>
      </w:r>
      <w:r>
        <w:rPr>
          <w:rFonts w:ascii="Times New Roman" w:hAnsi="Times New Roman"/>
          <w:b/>
          <w:sz w:val="24"/>
          <w:szCs w:val="24"/>
        </w:rPr>
      </w:r>
      <w:r>
        <w:rPr>
          <w:rFonts w:ascii="Times New Roman" w:hAnsi="Times New Roman"/>
          <w:b/>
          <w:sz w:val="24"/>
          <w:szCs w:val="24"/>
        </w:rPr>
      </w:r>
    </w:p>
    <w:p>
      <w:pPr>
        <w:pStyle w:val="1443"/>
        <w:numPr>
          <w:ilvl w:val="1"/>
          <w:numId w:val="15"/>
        </w:numPr>
        <w:ind w:left="0" w:firstLine="709"/>
        <w:jc w:val="both"/>
        <w:spacing w:after="0" w:line="240" w:lineRule="auto"/>
        <w:tabs>
          <w:tab w:val="left" w:pos="0" w:leader="none"/>
          <w:tab w:val="left" w:pos="1134" w:leader="none"/>
        </w:tabs>
        <w:rPr>
          <w:rFonts w:ascii="Times New Roman" w:hAnsi="Times New Roman"/>
          <w:color w:val="000000"/>
          <w:sz w:val="24"/>
          <w:szCs w:val="24"/>
          <w:lang w:eastAsia="ru-RU"/>
        </w:rPr>
      </w:pPr>
      <w:r>
        <w:rPr>
          <w:rFonts w:ascii="Times New Roman" w:hAnsi="Times New Roman"/>
          <w:sz w:val="24"/>
          <w:szCs w:val="24"/>
        </w:rPr>
        <w:t xml:space="preserve">Операции по Счету и остаток денежных средств считаются подтвержденными Клиентом при непоступлении от него в Банк в течение 10 (десяти) календарных дней со дня получения выписки </w:t>
      </w:r>
      <w:r>
        <w:rPr>
          <w:rFonts w:ascii="Times New Roman" w:hAnsi="Times New Roman"/>
          <w:sz w:val="24"/>
          <w:szCs w:val="24"/>
        </w:rPr>
        <w:t xml:space="preserve">по</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письменного заявления с указанием ошибочно зачисленных и/или списанных сумм. </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443"/>
        <w:numPr>
          <w:ilvl w:val="1"/>
          <w:numId w:val="15"/>
        </w:numPr>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Клиент заверяет Банк, что на дату предоставления документов в Банк, а также на дату заключения Договора и открытия Счета:</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567" w:leader="none"/>
          <w:tab w:val="left" w:pos="709" w:leader="none"/>
          <w:tab w:val="left" w:pos="1134" w:leader="none"/>
          <w:tab w:val="left" w:pos="1276" w:leader="none"/>
        </w:tabs>
        <w:rPr>
          <w:rFonts w:ascii="Times New Roman" w:hAnsi="Times New Roman"/>
          <w:sz w:val="24"/>
          <w:szCs w:val="24"/>
        </w:rPr>
      </w:pPr>
      <w:r>
        <w:rPr>
          <w:rFonts w:ascii="Times New Roman" w:hAnsi="Times New Roman"/>
          <w:sz w:val="24"/>
          <w:szCs w:val="24"/>
        </w:rPr>
        <w:t xml:space="preserve">-</w:t>
        <w:tab/>
        <w:t xml:space="preserve">не осуществляет деятельность без полученной в установленном порядке лицензии, в случае если законодательством Российской Федерации в отношении такой деятельности предусматривается ее наличие;</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709" w:leader="none"/>
          <w:tab w:val="left" w:pos="1134" w:leader="none"/>
          <w:tab w:val="left" w:pos="1276" w:leader="none"/>
        </w:tabs>
        <w:rPr>
          <w:rFonts w:ascii="Times New Roman" w:hAnsi="Times New Roman"/>
          <w:sz w:val="24"/>
          <w:szCs w:val="24"/>
        </w:rPr>
      </w:pPr>
      <w:r>
        <w:rPr>
          <w:rFonts w:ascii="Times New Roman" w:hAnsi="Times New Roman"/>
          <w:sz w:val="24"/>
          <w:szCs w:val="24"/>
        </w:rPr>
        <w:t xml:space="preserve">-</w:t>
        <w:tab/>
        <w:t xml:space="preserve">не оказывает услуги с использованием сайта в сети интернет, в случае, если доменное имя этого сайта, указатель страницы этого сайта в сети интернет присутствуют в Едином реестре доменных имен</w:t>
      </w:r>
      <w:r>
        <w:rPr>
          <w:rFonts w:ascii="Times New Roman" w:hAnsi="Times New Roman"/>
          <w:sz w:val="24"/>
          <w:szCs w:val="24"/>
          <w:vertAlign w:val="superscript"/>
        </w:rPr>
        <w:footnoteReference w:id="8"/>
      </w:r>
      <w:r>
        <w:rPr>
          <w:rFonts w:ascii="Times New Roman" w:hAnsi="Times New Roman"/>
          <w:sz w:val="24"/>
          <w:szCs w:val="24"/>
        </w:rPr>
        <w:t xml:space="preserve">,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(далее – Единый реестр доменных имен).</w:t>
      </w:r>
      <w:r>
        <w:rPr>
          <w:rFonts w:ascii="Times New Roman" w:hAnsi="Times New Roman"/>
          <w:sz w:val="24"/>
          <w:szCs w:val="24"/>
        </w:rPr>
      </w:r>
      <w:r>
        <w:rPr>
          <w:rFonts w:ascii="Times New Roman" w:hAnsi="Times New Roman"/>
          <w:sz w:val="24"/>
          <w:szCs w:val="24"/>
        </w:rPr>
      </w:r>
    </w:p>
    <w:p>
      <w:pPr>
        <w:pStyle w:val="1443"/>
        <w:ind w:left="0"/>
        <w:jc w:val="center"/>
        <w:spacing w:before="120" w:after="0" w:line="240" w:lineRule="auto"/>
        <w:tabs>
          <w:tab w:val="left" w:pos="0" w:leader="none"/>
          <w:tab w:val="left" w:pos="709" w:leader="none"/>
        </w:tabs>
        <w:rPr>
          <w:rFonts w:ascii="Times New Roman" w:hAnsi="Times New Roman"/>
          <w:b/>
          <w:sz w:val="24"/>
          <w:szCs w:val="24"/>
        </w:rPr>
      </w:pPr>
      <w:r>
        <w:rPr>
          <w:rFonts w:ascii="Times New Roman" w:hAnsi="Times New Roman"/>
          <w:b/>
          <w:sz w:val="24"/>
          <w:szCs w:val="24"/>
        </w:rPr>
        <w:t xml:space="preserve">4.Обязанности сторон</w:t>
      </w:r>
      <w:r>
        <w:rPr>
          <w:rFonts w:ascii="Times New Roman" w:hAnsi="Times New Roman"/>
          <w:b/>
          <w:sz w:val="24"/>
          <w:szCs w:val="24"/>
        </w:rPr>
      </w:r>
      <w:r>
        <w:rPr>
          <w:rFonts w:ascii="Times New Roman" w:hAnsi="Times New Roman"/>
          <w:b/>
          <w:sz w:val="24"/>
          <w:szCs w:val="24"/>
        </w:rPr>
      </w:r>
    </w:p>
    <w:p>
      <w:pPr>
        <w:pStyle w:val="1443"/>
        <w:ind w:left="0" w:firstLine="709"/>
        <w:jc w:val="both"/>
        <w:spacing w:after="0" w:line="240" w:lineRule="auto"/>
        <w:tabs>
          <w:tab w:val="left" w:pos="0" w:leader="none"/>
          <w:tab w:val="left" w:pos="1134" w:leader="none"/>
        </w:tabs>
        <w:rPr>
          <w:rFonts w:ascii="Times New Roman" w:hAnsi="Times New Roman"/>
          <w:b/>
          <w:sz w:val="24"/>
          <w:szCs w:val="24"/>
        </w:rPr>
      </w:pPr>
      <w:r>
        <w:rPr>
          <w:rFonts w:ascii="Times New Roman" w:hAnsi="Times New Roman"/>
          <w:b/>
          <w:sz w:val="24"/>
          <w:szCs w:val="24"/>
        </w:rPr>
        <w:t xml:space="preserve">4.1.</w:t>
        <w:tab/>
        <w:t xml:space="preserve">Банк обязуется:</w:t>
      </w:r>
      <w:r>
        <w:rPr>
          <w:rFonts w:ascii="Times New Roman" w:hAnsi="Times New Roman"/>
          <w:b/>
          <w:sz w:val="24"/>
          <w:szCs w:val="24"/>
        </w:rPr>
      </w:r>
      <w:r>
        <w:rPr>
          <w:rFonts w:ascii="Times New Roman" w:hAnsi="Times New Roman"/>
          <w:b/>
          <w:sz w:val="24"/>
          <w:szCs w:val="24"/>
        </w:rPr>
      </w:r>
    </w:p>
    <w:p>
      <w:pPr>
        <w:pStyle w:val="1438"/>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sz w:val="24"/>
          <w:szCs w:val="24"/>
        </w:rPr>
        <w:t xml:space="preserve">4.1.1.</w:t>
        <w:tab/>
      </w:r>
      <w:r>
        <w:rPr>
          <w:rFonts w:ascii="Times New Roman" w:hAnsi="Times New Roman" w:eastAsia="Times New Roman"/>
          <w:sz w:val="24"/>
          <w:szCs w:val="24"/>
          <w:lang w:eastAsia="ru-RU"/>
        </w:rPr>
        <w:t xml:space="preserve">Перечислять</w:t>
      </w:r>
      <w:r>
        <w:rPr>
          <w:rFonts w:ascii="Times New Roman" w:hAnsi="Times New Roman" w:eastAsia="Times New Roman"/>
          <w:sz w:val="24"/>
          <w:szCs w:val="24"/>
          <w:lang w:eastAsia="ru-RU"/>
        </w:rPr>
        <w:t xml:space="preserve"> (списывать) денежные средства со Счета Клиента в пределах имеющихся денежных с</w:t>
      </w:r>
      <w:r>
        <w:rPr>
          <w:rFonts w:ascii="Times New Roman" w:hAnsi="Times New Roman" w:eastAsia="Times New Roman"/>
          <w:sz w:val="24"/>
          <w:szCs w:val="24"/>
          <w:lang w:eastAsia="ru-RU"/>
        </w:rPr>
        <w:t xml:space="preserve">редств на Счете не позднее рабочего дня, следующего за днем поступления в Банк соответствующего распоряжения Клиента о переводе денежных средств, если иные сроки не предусмотрены требованиями законодательства Российской Федерации или настоящими Условиями.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Банк при приеме к исполнению распоряжения Клиента о переводе денежных средств проверяет наличие признаков осуществления перевода денежных средств без добровольного согласия Клиента</w:t>
      </w:r>
      <w:r>
        <w:rPr>
          <w:rFonts w:ascii="Times New Roman" w:hAnsi="Times New Roman" w:eastAsia="Times New Roman"/>
          <w:sz w:val="24"/>
          <w:szCs w:val="24"/>
          <w:vertAlign w:val="superscript"/>
          <w:lang w:eastAsia="ru-RU"/>
        </w:rPr>
        <w:footnoteReference w:id="9"/>
      </w:r>
      <w:r>
        <w:rPr>
          <w:rFonts w:ascii="Times New Roman" w:hAnsi="Times New Roman" w:eastAsia="Times New Roman"/>
          <w:sz w:val="24"/>
          <w:szCs w:val="24"/>
          <w:lang w:eastAsia="ru-RU"/>
        </w:rPr>
        <w:t xml:space="preserve"> (далее – ПДСБДСК).</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При выявлении операции, соответствующей признакам осуществления ПДСБДСК, Банк приостанавливает принятие к исп</w:t>
      </w:r>
      <w:r>
        <w:rPr>
          <w:rFonts w:ascii="Times New Roman" w:hAnsi="Times New Roman" w:eastAsia="Times New Roman"/>
          <w:sz w:val="24"/>
          <w:szCs w:val="24"/>
          <w:lang w:eastAsia="ru-RU"/>
        </w:rPr>
        <w:t xml:space="preserve">олнению распоряжения Клиента о переводе денежных средств (за исключением операции с использованием платежных карт, перевода электронных денежных средств или перевода денежных средств с использованием сервиса быстрых платежей платежной системы Банка России)</w:t>
      </w:r>
      <w:r>
        <w:rPr>
          <w:rFonts w:ascii="Times New Roman" w:hAnsi="Times New Roman" w:eastAsia="Times New Roman"/>
          <w:sz w:val="24"/>
          <w:szCs w:val="24"/>
          <w:vertAlign w:val="superscript"/>
          <w:lang w:eastAsia="ru-RU"/>
        </w:rPr>
        <w:footnoteReference w:id="10"/>
      </w:r>
      <w:r>
        <w:rPr>
          <w:rFonts w:ascii="Times New Roman" w:hAnsi="Times New Roman" w:eastAsia="Times New Roman"/>
          <w:sz w:val="24"/>
          <w:szCs w:val="24"/>
          <w:lang w:eastAsia="ru-RU"/>
        </w:rPr>
        <w:t xml:space="preserve"> до окончания дня, следующего за днем поступления в Банк соответствующего распоряжения (на два дня) и при получении от Клие</w:t>
      </w:r>
      <w:r>
        <w:rPr>
          <w:rFonts w:ascii="Times New Roman" w:hAnsi="Times New Roman" w:eastAsia="Times New Roman"/>
          <w:sz w:val="24"/>
          <w:szCs w:val="24"/>
          <w:lang w:eastAsia="ru-RU"/>
        </w:rPr>
        <w:t xml:space="preserve">нта подтверждения распоряжения о переводе денежных средств и информации, что перевод денежных средств не является ПДСБДСК, способом, указанным в пункте 4.2.8 настоящих Условий, незамедлительно принимает к исполнению подтвержденное распоряжение Клиента о пе</w:t>
      </w:r>
      <w:r>
        <w:rPr>
          <w:rFonts w:ascii="Times New Roman" w:hAnsi="Times New Roman" w:eastAsia="Times New Roman"/>
          <w:sz w:val="24"/>
          <w:szCs w:val="24"/>
          <w:lang w:eastAsia="ru-RU"/>
        </w:rPr>
        <w:t xml:space="preserve">реводе денежных средств, при отсутствии иных установленных законодательством Российской Федерации оснований не принимать распоряжение Клиента о переводе денежных средств к исполнению, а также, если иное не предусмотрено следующим абзацем настоящего пункта.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случае, если несмотря на предоставлени</w:t>
      </w:r>
      <w:r>
        <w:rPr>
          <w:rFonts w:ascii="Times New Roman" w:hAnsi="Times New Roman" w:eastAsia="Times New Roman"/>
          <w:sz w:val="24"/>
          <w:szCs w:val="24"/>
          <w:lang w:eastAsia="ru-RU"/>
        </w:rPr>
        <w:t xml:space="preserve">е Клиентом подтверждения распоряжения о переводе денежных средств и информации, что перевод денежных средств не является ПДСБДСК, Банк  получил информацию, содержащуюся в базе данных о случаях и попытках осуществления ПДСБДСК, предоставляемой Банком России</w:t>
      </w:r>
      <w:r>
        <w:rPr>
          <w:rFonts w:ascii="Times New Roman" w:hAnsi="Times New Roman" w:eastAsia="Times New Roman"/>
          <w:sz w:val="24"/>
          <w:szCs w:val="24"/>
          <w:vertAlign w:val="superscript"/>
          <w:lang w:eastAsia="ru-RU"/>
        </w:rPr>
        <w:footnoteReference w:id="11"/>
      </w:r>
      <w:r>
        <w:rPr>
          <w:rFonts w:ascii="Times New Roman" w:hAnsi="Times New Roman" w:eastAsia="Times New Roman"/>
          <w:sz w:val="24"/>
          <w:szCs w:val="24"/>
          <w:lang w:eastAsia="ru-RU"/>
        </w:rPr>
        <w:t xml:space="preserve">, Банк приостанавливает прием к исполнению подтвержденного распоряжения Клиента</w:t>
      </w:r>
      <w:r>
        <w:rPr>
          <w:rFonts w:ascii="Times New Roman" w:hAnsi="Times New Roman" w:eastAsia="Times New Roman"/>
          <w:sz w:val="24"/>
          <w:szCs w:val="24"/>
          <w:lang w:eastAsia="ru-RU"/>
        </w:rPr>
        <w:t xml:space="preserve"> о переводе денежных средств на два дня со дня направления Клиентом подтверждения распоряжения о переводе денежных средств. По истечении двух дней со дня направления Клиентом подтверждения распоряжения о переводе денежных средств Банк незамедлительно прини</w:t>
      </w:r>
      <w:r>
        <w:rPr>
          <w:rFonts w:ascii="Times New Roman" w:hAnsi="Times New Roman" w:eastAsia="Times New Roman"/>
          <w:sz w:val="24"/>
          <w:szCs w:val="24"/>
          <w:lang w:eastAsia="ru-RU"/>
        </w:rPr>
        <w:t xml:space="preserve">мает к исполнению подтвержденное распоряжение Клиента о переводе денежных средств при отсутствии иных установленных законодательством Российской Федерации оснований не принимать подтвержденное распоряжение Клиента о переводе денежных средств к исполнению.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Клиент вправе отозвать подтвержденное распоряжение, о переводе денежных средств в порядке, предусмотренном пунктом 3.10 настоящих 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shd w:val="clear" w:color="auto" w:fill="ffffff"/>
          <w:lang w:eastAsia="ru-RU"/>
        </w:rPr>
        <w:t xml:space="preserve">При неполучении от Клиента подтверждения распоряжения о переводе денежных средств и/или информации, что перев</w:t>
      </w:r>
      <w:r>
        <w:rPr>
          <w:rFonts w:ascii="Times New Roman" w:hAnsi="Times New Roman" w:eastAsia="Times New Roman"/>
          <w:sz w:val="24"/>
          <w:szCs w:val="24"/>
          <w:shd w:val="clear" w:color="auto" w:fill="ffffff"/>
          <w:lang w:eastAsia="ru-RU"/>
        </w:rPr>
        <w:t xml:space="preserve">од денежных средств не является ПДСБДСК, одним из способов, предусмотренных пунктом 4.2.8 настоящих Условий, до окончания дня, следующего за днем поступления распоряжения о переводе денежных средств в Банк и приостановленного по причине выявления признаков</w:t>
      </w:r>
      <w:r>
        <w:rPr>
          <w:rFonts w:ascii="Times New Roman" w:hAnsi="Times New Roman" w:eastAsia="Times New Roman"/>
          <w:sz w:val="24"/>
          <w:szCs w:val="24"/>
          <w:lang w:eastAsia="ru-RU"/>
        </w:rPr>
        <w:t xml:space="preserve"> ПДСБДСК, указанное распоряжение о переводе денежных средств считается не принятым Банком к исполнению.</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Банк не несет ответственности перед Клиентом за убытки Клиента, возникшие в результате надлежащего исполнения Банком требований законодат</w:t>
      </w:r>
      <w:r>
        <w:rPr>
          <w:rFonts w:ascii="Times New Roman" w:hAnsi="Times New Roman" w:eastAsia="Times New Roman"/>
          <w:sz w:val="24"/>
          <w:szCs w:val="24"/>
          <w:lang w:eastAsia="ru-RU"/>
        </w:rPr>
        <w:t xml:space="preserve">ельства Российской Федерации по противодействию осуществлению ПДСБДСК, в том числе в результате приостановления принятия к исполнению распоряжения о переводе денежных средств (подтвержденного распоряжения) Клиента, имеющего признаки осуществления ПДСБДСК.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Банк не несет ответственности перед Клиентом за убытки Клиента, возникшие в результате исполнения распоряжения </w:t>
      </w:r>
      <w:r>
        <w:rPr>
          <w:rFonts w:ascii="Times New Roman" w:hAnsi="Times New Roman" w:eastAsia="Times New Roman"/>
          <w:sz w:val="24"/>
          <w:szCs w:val="24"/>
          <w:lang w:eastAsia="ru-RU"/>
        </w:rPr>
        <w:t xml:space="preserve">о переводе денежных средств, имеющего признаки осуществления ПДСБДСК, если Банком был соблюден предусмотренный законодательством Российской Федерации и настоящими Условиями порядок приема к исполнению такого распоряжения Клиента о переводе денежных средств</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4.1.2.</w:t>
        <w:tab/>
      </w:r>
      <w:r>
        <w:rPr>
          <w:rFonts w:ascii="Times New Roman" w:hAnsi="Times New Roman" w:eastAsia="Times New Roman"/>
          <w:sz w:val="24"/>
          <w:szCs w:val="24"/>
          <w:lang w:eastAsia="ru-RU"/>
        </w:rPr>
        <w:t xml:space="preserve">Зачислять денежные средства на Счет Клиента не позднее рабочего дня, следующего за днем поступления в Банк соответствующего распоряжения, в соответствии с требованиями законодательства Российской Федерации и настоящими Условиями.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случае получения от оператора </w:t>
      </w:r>
      <w:r>
        <w:rPr>
          <w:rFonts w:ascii="Times New Roman" w:hAnsi="Times New Roman" w:eastAsia="Times New Roman"/>
          <w:sz w:val="24"/>
          <w:szCs w:val="24"/>
          <w:lang w:eastAsia="ru-RU"/>
        </w:rPr>
        <w:t xml:space="preserve">по переводу денежных средств, обслуживающего плательщика, уведомления о приостановлении до осуществления зачисления денежных средств на Счет, приостановить указанную операцию на срок до пяти рабочих дней со дня получения указанного уведомления, а в случае: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получения от Клиента документов, указанных в пункте 4.1.11 настоящих Условий, зачислить денежные средства на Счет;</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sz w:val="24"/>
          <w:szCs w:val="24"/>
        </w:rPr>
      </w:pP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неполучения от Клиента документов, указанных в пункте 4.1.11 настоящих Условий, осуществить возврат денежных средств оператору по переводу денежных средств, обслуживающей плательщика, в порядке, установленном законодательством Российской Федерации.</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4.1.3</w:t>
      </w:r>
      <w:r>
        <w:rPr>
          <w:rFonts w:ascii="Times New Roman" w:hAnsi="Times New Roman"/>
          <w:sz w:val="24"/>
          <w:szCs w:val="24"/>
        </w:rPr>
        <w:t xml:space="preserve">.</w:t>
        <w:tab/>
        <w:t xml:space="preserve">Принимать </w:t>
      </w:r>
      <w:r>
        <w:rPr>
          <w:rFonts w:ascii="Times New Roman" w:hAnsi="Times New Roman"/>
          <w:sz w:val="24"/>
          <w:szCs w:val="24"/>
        </w:rPr>
        <w:t xml:space="preserve">денежные средства </w:t>
      </w:r>
      <w:r>
        <w:rPr>
          <w:rFonts w:ascii="Times New Roman" w:hAnsi="Times New Roman"/>
          <w:sz w:val="24"/>
          <w:szCs w:val="24"/>
        </w:rPr>
        <w:t xml:space="preserve">и зачислять их на Счет Клиента, осуществлять </w:t>
      </w:r>
      <w:r>
        <w:rPr>
          <w:rFonts w:ascii="Times New Roman" w:hAnsi="Times New Roman"/>
          <w:sz w:val="24"/>
          <w:szCs w:val="24"/>
        </w:rPr>
        <w:t xml:space="preserve">выдачу </w:t>
      </w:r>
      <w:r>
        <w:rPr>
          <w:rFonts w:ascii="Times New Roman" w:hAnsi="Times New Roman"/>
          <w:sz w:val="24"/>
          <w:szCs w:val="24"/>
        </w:rPr>
        <w:t xml:space="preserve">денежных средств</w:t>
      </w:r>
      <w:r>
        <w:rPr>
          <w:rFonts w:ascii="Times New Roman" w:hAnsi="Times New Roman"/>
          <w:sz w:val="24"/>
          <w:szCs w:val="24"/>
        </w:rPr>
        <w:t xml:space="preserve"> со Счета К</w:t>
      </w:r>
      <w:r>
        <w:rPr>
          <w:rFonts w:ascii="Times New Roman" w:hAnsi="Times New Roman"/>
          <w:sz w:val="24"/>
          <w:szCs w:val="24"/>
        </w:rPr>
        <w:t xml:space="preserve">лиента </w:t>
      </w:r>
      <w:r>
        <w:rPr>
          <w:rFonts w:ascii="Times New Roman" w:hAnsi="Times New Roman"/>
          <w:sz w:val="24"/>
          <w:szCs w:val="24"/>
        </w:rPr>
        <w:t xml:space="preserve">в соответствии с требованиями законодательств</w:t>
      </w:r>
      <w:r>
        <w:rPr>
          <w:rFonts w:ascii="Times New Roman" w:hAnsi="Times New Roman"/>
          <w:sz w:val="24"/>
          <w:szCs w:val="24"/>
        </w:rPr>
        <w:t xml:space="preserve">а</w:t>
      </w:r>
      <w:r>
        <w:rPr>
          <w:rFonts w:ascii="Times New Roman" w:hAnsi="Times New Roman"/>
          <w:sz w:val="24"/>
          <w:szCs w:val="24"/>
        </w:rPr>
        <w:t xml:space="preserve"> Р</w:t>
      </w:r>
      <w:r>
        <w:rPr>
          <w:rFonts w:ascii="Times New Roman" w:hAnsi="Times New Roman"/>
          <w:sz w:val="24"/>
          <w:szCs w:val="24"/>
        </w:rPr>
        <w:t xml:space="preserve">оссийской </w:t>
      </w:r>
      <w:r>
        <w:rPr>
          <w:rFonts w:ascii="Times New Roman" w:hAnsi="Times New Roman"/>
          <w:sz w:val="24"/>
          <w:szCs w:val="24"/>
        </w:rPr>
        <w:t xml:space="preserve">Ф</w:t>
      </w:r>
      <w:r>
        <w:rPr>
          <w:rFonts w:ascii="Times New Roman" w:hAnsi="Times New Roman"/>
          <w:sz w:val="24"/>
          <w:szCs w:val="24"/>
        </w:rPr>
        <w:t xml:space="preserve">едерации</w:t>
      </w:r>
      <w:r>
        <w:rPr>
          <w:rFonts w:ascii="Times New Roman" w:hAnsi="Times New Roman"/>
          <w:sz w:val="24"/>
          <w:szCs w:val="24"/>
        </w:rPr>
        <w:t xml:space="preserve"> и </w:t>
      </w:r>
      <w:r>
        <w:rPr>
          <w:rFonts w:ascii="Times New Roman" w:hAnsi="Times New Roman"/>
          <w:sz w:val="24"/>
          <w:szCs w:val="24"/>
        </w:rPr>
        <w:t xml:space="preserve">настоящими </w:t>
      </w:r>
      <w:r>
        <w:rPr>
          <w:rFonts w:ascii="Times New Roman" w:hAnsi="Times New Roman"/>
          <w:sz w:val="24"/>
          <w:szCs w:val="24"/>
        </w:rPr>
        <w:t xml:space="preserve">Условиями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56"/>
        <w:jc w:val="both"/>
        <w:tabs>
          <w:tab w:val="left" w:pos="1134" w:leader="none"/>
        </w:tabs>
      </w:pPr>
      <w:r>
        <w:t xml:space="preserve">4.1.</w:t>
      </w:r>
      <w:r>
        <w:rPr>
          <w:lang w:val="ru-RU"/>
        </w:rPr>
        <w:t xml:space="preserve">4</w:t>
      </w:r>
      <w:r>
        <w:t xml:space="preserve">.</w:t>
        <w:tab/>
      </w:r>
      <w:r>
        <w:t xml:space="preserve">При наличии на С</w:t>
      </w:r>
      <w:r>
        <w:t xml:space="preserve">чете денежных средств, сумма которых достаточна для удовлетворения всех требований, предъявленных к </w:t>
      </w:r>
      <w:r>
        <w:t xml:space="preserve">С</w:t>
      </w:r>
      <w:r>
        <w:t xml:space="preserve">чету, осуществлять списание </w:t>
      </w:r>
      <w:r>
        <w:t xml:space="preserve">денежных</w:t>
      </w:r>
      <w:r>
        <w:t xml:space="preserve"> средств в порядке </w:t>
      </w:r>
      <w:r>
        <w:t xml:space="preserve">календарной очередности </w:t>
      </w:r>
      <w:r>
        <w:t xml:space="preserve">поступления распоряжений </w:t>
      </w:r>
      <w:r>
        <w:t xml:space="preserve">Клиента </w:t>
      </w:r>
      <w:r>
        <w:t xml:space="preserve">о переводе денежных средств </w:t>
      </w:r>
      <w:r>
        <w:t xml:space="preserve">и</w:t>
      </w:r>
      <w:r>
        <w:t xml:space="preserve"> других документов на списание </w:t>
      </w:r>
      <w:r>
        <w:t xml:space="preserve">денежных средств</w:t>
      </w:r>
      <w:r>
        <w:t xml:space="preserve">, если иное не предусмотрено законо</w:t>
      </w:r>
      <w:r>
        <w:t xml:space="preserve">дательством </w:t>
      </w:r>
      <w:r>
        <w:t xml:space="preserve">Р</w:t>
      </w:r>
      <w:r>
        <w:rPr>
          <w:lang w:val="ru-RU"/>
        </w:rPr>
        <w:t xml:space="preserve">оссийской Федерации</w:t>
      </w:r>
      <w:r>
        <w:t xml:space="preserve">.</w:t>
      </w:r>
      <w:r/>
    </w:p>
    <w:p>
      <w:pPr>
        <w:pStyle w:val="1456"/>
        <w:jc w:val="both"/>
        <w:tabs>
          <w:tab w:val="left" w:pos="709" w:leader="none"/>
        </w:tabs>
      </w:pPr>
      <w:r>
        <w:t xml:space="preserve">4.1.</w:t>
      </w:r>
      <w:r>
        <w:rPr>
          <w:lang w:val="ru-RU"/>
        </w:rPr>
        <w:t xml:space="preserve">5</w:t>
      </w:r>
      <w:r>
        <w:t xml:space="preserve">.</w:t>
        <w:tab/>
      </w:r>
      <w:r>
        <w:t xml:space="preserve">При недос</w:t>
      </w:r>
      <w:r>
        <w:t xml:space="preserve">таточности денежных средств на С</w:t>
      </w:r>
      <w:r>
        <w:t xml:space="preserve">чете для удовлетворения всех предъявленных к нему требований списание денежных средств осуществляется по мере их поступления с соблюдением установленной законодательством</w:t>
      </w:r>
      <w:r>
        <w:t xml:space="preserve"> Р</w:t>
      </w:r>
      <w:r>
        <w:rPr>
          <w:lang w:val="ru-RU"/>
        </w:rPr>
        <w:t xml:space="preserve">оссийской </w:t>
      </w:r>
      <w:r>
        <w:t xml:space="preserve">Ф</w:t>
      </w:r>
      <w:r>
        <w:rPr>
          <w:lang w:val="ru-RU"/>
        </w:rPr>
        <w:t xml:space="preserve">едерации</w:t>
      </w:r>
      <w:r>
        <w:t xml:space="preserve"> </w:t>
      </w:r>
      <w:r>
        <w:t xml:space="preserve">очередности.</w:t>
      </w:r>
      <w:r/>
    </w:p>
    <w:p>
      <w:pPr>
        <w:pStyle w:val="1443"/>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4.1.</w:t>
      </w:r>
      <w:r>
        <w:rPr>
          <w:rFonts w:ascii="Times New Roman" w:hAnsi="Times New Roman"/>
          <w:sz w:val="24"/>
          <w:szCs w:val="24"/>
        </w:rPr>
        <w:t xml:space="preserve">6</w:t>
      </w:r>
      <w:r>
        <w:rPr>
          <w:rFonts w:ascii="Times New Roman" w:hAnsi="Times New Roman"/>
          <w:sz w:val="24"/>
          <w:szCs w:val="24"/>
        </w:rPr>
        <w:t xml:space="preserve">.</w:t>
      </w:r>
      <w:r>
        <w:rPr>
          <w:rFonts w:ascii="Times New Roman" w:hAnsi="Times New Roman"/>
          <w:sz w:val="24"/>
          <w:szCs w:val="24"/>
        </w:rPr>
        <w:tab/>
        <w:t xml:space="preserve">Извещать Клиента о поступлении в Банк платежного требования на списание денежных средств со Счета Клиента, оплачиваемого с акцептом плательщика, </w:t>
      </w:r>
      <w:r>
        <w:rPr>
          <w:rFonts w:ascii="Times New Roman" w:hAnsi="Times New Roman"/>
          <w:sz w:val="24"/>
          <w:szCs w:val="24"/>
        </w:rPr>
        <w:t xml:space="preserve">в порядке, установленном Договором для передачи выписок </w:t>
      </w:r>
      <w:r>
        <w:rPr>
          <w:rFonts w:ascii="Times New Roman" w:hAnsi="Times New Roman"/>
          <w:sz w:val="24"/>
          <w:szCs w:val="24"/>
        </w:rPr>
        <w:t xml:space="preserve">по</w:t>
      </w:r>
      <w:r>
        <w:rPr>
          <w:rFonts w:ascii="Times New Roman" w:hAnsi="Times New Roman"/>
          <w:sz w:val="24"/>
          <w:szCs w:val="24"/>
        </w:rPr>
        <w:t xml:space="preserve"> </w:t>
      </w:r>
      <w:r>
        <w:rPr>
          <w:rFonts w:ascii="Times New Roman" w:hAnsi="Times New Roman"/>
          <w:sz w:val="24"/>
          <w:szCs w:val="24"/>
        </w:rPr>
        <w:t xml:space="preserve">С</w:t>
      </w:r>
      <w:r>
        <w:rPr>
          <w:rFonts w:ascii="Times New Roman" w:hAnsi="Times New Roman"/>
          <w:sz w:val="24"/>
          <w:szCs w:val="24"/>
        </w:rPr>
        <w:t xml:space="preserve">чет</w:t>
      </w:r>
      <w:r>
        <w:rPr>
          <w:rFonts w:ascii="Times New Roman" w:hAnsi="Times New Roman"/>
          <w:sz w:val="24"/>
          <w:szCs w:val="24"/>
        </w:rPr>
        <w:t xml:space="preserve">у</w:t>
      </w:r>
      <w:r>
        <w:rPr>
          <w:rFonts w:ascii="Times New Roman" w:hAnsi="Times New Roman"/>
          <w:sz w:val="24"/>
          <w:szCs w:val="24"/>
        </w:rPr>
        <w:t xml:space="preserve"> и приложений к ним.</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4.1.7</w:t>
      </w:r>
      <w:r>
        <w:rPr>
          <w:rFonts w:ascii="Times New Roman" w:hAnsi="Times New Roman"/>
          <w:sz w:val="24"/>
          <w:szCs w:val="24"/>
        </w:rPr>
        <w:t xml:space="preserve">.</w:t>
        <w:tab/>
      </w:r>
      <w:r>
        <w:rPr>
          <w:rFonts w:ascii="Times New Roman" w:hAnsi="Times New Roman"/>
          <w:sz w:val="24"/>
          <w:szCs w:val="24"/>
        </w:rPr>
        <w:t xml:space="preserve">Извещать </w:t>
      </w:r>
      <w:r>
        <w:rPr>
          <w:rFonts w:ascii="Times New Roman" w:hAnsi="Times New Roman"/>
          <w:sz w:val="24"/>
          <w:szCs w:val="24"/>
        </w:rPr>
        <w:t xml:space="preserve">Клиента </w:t>
      </w:r>
      <w:r>
        <w:rPr>
          <w:rFonts w:ascii="Times New Roman" w:hAnsi="Times New Roman"/>
          <w:sz w:val="24"/>
          <w:szCs w:val="24"/>
        </w:rPr>
        <w:t xml:space="preserve">о </w:t>
      </w:r>
      <w:r>
        <w:rPr>
          <w:rFonts w:ascii="Times New Roman" w:hAnsi="Times New Roman"/>
          <w:sz w:val="24"/>
          <w:szCs w:val="24"/>
        </w:rPr>
        <w:t xml:space="preserve">зачислении иностранной валюты </w:t>
      </w:r>
      <w:r>
        <w:rPr>
          <w:rFonts w:ascii="Times New Roman" w:hAnsi="Times New Roman"/>
          <w:sz w:val="24"/>
          <w:szCs w:val="24"/>
        </w:rPr>
        <w:t xml:space="preserve">на </w:t>
      </w:r>
      <w:r>
        <w:rPr>
          <w:rFonts w:ascii="Times New Roman" w:hAnsi="Times New Roman"/>
          <w:sz w:val="24"/>
          <w:szCs w:val="24"/>
        </w:rPr>
        <w:t xml:space="preserve">Т</w:t>
      </w:r>
      <w:r>
        <w:rPr>
          <w:rFonts w:ascii="Times New Roman" w:hAnsi="Times New Roman"/>
          <w:sz w:val="24"/>
          <w:szCs w:val="24"/>
        </w:rPr>
        <w:t xml:space="preserve">ранзитный </w:t>
      </w:r>
      <w:r>
        <w:rPr>
          <w:rFonts w:ascii="Times New Roman" w:hAnsi="Times New Roman"/>
          <w:sz w:val="24"/>
          <w:szCs w:val="24"/>
        </w:rPr>
        <w:t xml:space="preserve">валютный счет</w:t>
      </w:r>
      <w:r>
        <w:rPr>
          <w:rFonts w:ascii="Times New Roman" w:hAnsi="Times New Roman"/>
          <w:sz w:val="24"/>
          <w:szCs w:val="24"/>
        </w:rPr>
        <w:t xml:space="preserve"> не позднее рабочего дня, следующего за днем зачисления,</w:t>
      </w:r>
      <w:r>
        <w:rPr>
          <w:rFonts w:ascii="Times New Roman" w:hAnsi="Times New Roman"/>
          <w:sz w:val="24"/>
          <w:szCs w:val="24"/>
        </w:rPr>
        <w:t xml:space="preserve"> в порядке, установленном Договором для передачи выписок </w:t>
      </w:r>
      <w:r>
        <w:rPr>
          <w:rFonts w:ascii="Times New Roman" w:hAnsi="Times New Roman"/>
          <w:sz w:val="24"/>
          <w:szCs w:val="24"/>
        </w:rPr>
        <w:t xml:space="preserve">по</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и приложений к ним.</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4.1.</w:t>
      </w:r>
      <w:r>
        <w:rPr>
          <w:rFonts w:ascii="Times New Roman" w:hAnsi="Times New Roman"/>
          <w:sz w:val="24"/>
          <w:szCs w:val="24"/>
        </w:rPr>
        <w:t xml:space="preserve">8</w:t>
      </w:r>
      <w:r>
        <w:rPr>
          <w:rFonts w:ascii="Times New Roman" w:hAnsi="Times New Roman"/>
          <w:sz w:val="24"/>
          <w:szCs w:val="24"/>
        </w:rPr>
        <w:t xml:space="preserve">.</w:t>
        <w:tab/>
      </w:r>
      <w:r>
        <w:rPr>
          <w:rFonts w:ascii="Times New Roman" w:hAnsi="Times New Roman"/>
          <w:sz w:val="24"/>
          <w:szCs w:val="24"/>
        </w:rPr>
        <w:t xml:space="preserve">Осуществля</w:t>
      </w:r>
      <w:r>
        <w:rPr>
          <w:rFonts w:ascii="Times New Roman" w:hAnsi="Times New Roman"/>
          <w:sz w:val="24"/>
          <w:szCs w:val="24"/>
        </w:rPr>
        <w:t xml:space="preserve">т</w:t>
      </w:r>
      <w:r>
        <w:rPr>
          <w:rFonts w:ascii="Times New Roman" w:hAnsi="Times New Roman"/>
          <w:sz w:val="24"/>
          <w:szCs w:val="24"/>
        </w:rPr>
        <w:t xml:space="preserve">ь доставк</w:t>
      </w:r>
      <w:r>
        <w:rPr>
          <w:rFonts w:ascii="Times New Roman" w:hAnsi="Times New Roman"/>
          <w:sz w:val="24"/>
          <w:szCs w:val="24"/>
        </w:rPr>
        <w:t xml:space="preserve">у</w:t>
      </w:r>
      <w:r>
        <w:rPr>
          <w:rFonts w:ascii="Times New Roman" w:hAnsi="Times New Roman"/>
          <w:sz w:val="24"/>
          <w:szCs w:val="24"/>
        </w:rPr>
        <w:t xml:space="preserve"> </w:t>
      </w:r>
      <w:r>
        <w:rPr>
          <w:rFonts w:ascii="Times New Roman" w:hAnsi="Times New Roman"/>
          <w:sz w:val="24"/>
          <w:szCs w:val="24"/>
        </w:rPr>
        <w:t xml:space="preserve">распоряжени</w:t>
      </w:r>
      <w:r>
        <w:rPr>
          <w:rFonts w:ascii="Times New Roman" w:hAnsi="Times New Roman"/>
          <w:sz w:val="24"/>
          <w:szCs w:val="24"/>
        </w:rPr>
        <w:t xml:space="preserve">й</w:t>
      </w:r>
      <w:r>
        <w:rPr>
          <w:rFonts w:ascii="Times New Roman" w:hAnsi="Times New Roman"/>
          <w:sz w:val="24"/>
          <w:szCs w:val="24"/>
        </w:rPr>
        <w:t xml:space="preserve"> К</w:t>
      </w:r>
      <w:r>
        <w:rPr>
          <w:rFonts w:ascii="Times New Roman" w:hAnsi="Times New Roman"/>
          <w:sz w:val="24"/>
          <w:szCs w:val="24"/>
        </w:rPr>
        <w:t xml:space="preserve">лиента о переводе денежных средств (</w:t>
      </w:r>
      <w:r>
        <w:rPr>
          <w:rFonts w:ascii="Times New Roman" w:hAnsi="Times New Roman"/>
          <w:sz w:val="24"/>
          <w:szCs w:val="24"/>
        </w:rPr>
        <w:t xml:space="preserve">платежн</w:t>
      </w:r>
      <w:r>
        <w:rPr>
          <w:rFonts w:ascii="Times New Roman" w:hAnsi="Times New Roman"/>
          <w:sz w:val="24"/>
          <w:szCs w:val="24"/>
        </w:rPr>
        <w:t xml:space="preserve">ые</w:t>
      </w:r>
      <w:r>
        <w:rPr>
          <w:rFonts w:ascii="Times New Roman" w:hAnsi="Times New Roman"/>
          <w:sz w:val="24"/>
          <w:szCs w:val="24"/>
        </w:rPr>
        <w:t xml:space="preserve"> требовани</w:t>
      </w:r>
      <w:r>
        <w:rPr>
          <w:rFonts w:ascii="Times New Roman" w:hAnsi="Times New Roman"/>
          <w:sz w:val="24"/>
          <w:szCs w:val="24"/>
        </w:rPr>
        <w:t xml:space="preserve">я</w:t>
      </w:r>
      <w:r>
        <w:rPr>
          <w:rFonts w:ascii="Times New Roman" w:hAnsi="Times New Roman"/>
          <w:sz w:val="24"/>
          <w:szCs w:val="24"/>
        </w:rPr>
        <w:t xml:space="preserve"> и инкассовы</w:t>
      </w:r>
      <w:r>
        <w:rPr>
          <w:rFonts w:ascii="Times New Roman" w:hAnsi="Times New Roman"/>
          <w:sz w:val="24"/>
          <w:szCs w:val="24"/>
        </w:rPr>
        <w:t xml:space="preserve">е</w:t>
      </w:r>
      <w:r>
        <w:rPr>
          <w:rFonts w:ascii="Times New Roman" w:hAnsi="Times New Roman"/>
          <w:sz w:val="24"/>
          <w:szCs w:val="24"/>
        </w:rPr>
        <w:t xml:space="preserve"> поручени</w:t>
      </w:r>
      <w:r>
        <w:rPr>
          <w:rFonts w:ascii="Times New Roman" w:hAnsi="Times New Roman"/>
          <w:sz w:val="24"/>
          <w:szCs w:val="24"/>
        </w:rPr>
        <w:t xml:space="preserve">я</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не позднее</w:t>
      </w:r>
      <w:r>
        <w:rPr>
          <w:rFonts w:ascii="Times New Roman" w:hAnsi="Times New Roman"/>
          <w:sz w:val="24"/>
          <w:szCs w:val="24"/>
        </w:rPr>
        <w:t xml:space="preserve"> рабочего</w:t>
      </w:r>
      <w:r>
        <w:rPr>
          <w:rFonts w:ascii="Times New Roman" w:hAnsi="Times New Roman"/>
          <w:sz w:val="24"/>
          <w:szCs w:val="24"/>
        </w:rPr>
        <w:t xml:space="preserve"> дня</w:t>
      </w:r>
      <w:r>
        <w:rPr>
          <w:rFonts w:ascii="Times New Roman" w:hAnsi="Times New Roman"/>
          <w:sz w:val="24"/>
          <w:szCs w:val="24"/>
        </w:rPr>
        <w:t xml:space="preserve">,</w:t>
      </w:r>
      <w:r>
        <w:rPr>
          <w:rFonts w:ascii="Times New Roman" w:hAnsi="Times New Roman"/>
          <w:sz w:val="24"/>
          <w:szCs w:val="24"/>
        </w:rPr>
        <w:t xml:space="preserve"> следующего за днем </w:t>
      </w:r>
      <w:r>
        <w:rPr>
          <w:rFonts w:ascii="Times New Roman" w:hAnsi="Times New Roman"/>
          <w:sz w:val="24"/>
          <w:szCs w:val="24"/>
        </w:rPr>
        <w:t xml:space="preserve">приема</w:t>
      </w:r>
      <w:r>
        <w:rPr>
          <w:rFonts w:ascii="Times New Roman" w:hAnsi="Times New Roman"/>
          <w:sz w:val="24"/>
          <w:szCs w:val="24"/>
        </w:rPr>
        <w:t xml:space="preserve"> от Клиента указанных распоряжений</w:t>
      </w:r>
      <w:r>
        <w:rPr>
          <w:rFonts w:ascii="Times New Roman" w:hAnsi="Times New Roman"/>
          <w:sz w:val="24"/>
          <w:szCs w:val="24"/>
        </w:rPr>
        <w:t xml:space="preserve">, </w:t>
      </w:r>
      <w:r>
        <w:rPr>
          <w:rFonts w:ascii="Times New Roman" w:hAnsi="Times New Roman"/>
          <w:sz w:val="24"/>
          <w:szCs w:val="24"/>
        </w:rPr>
        <w:t xml:space="preserve">при условии оплаты затрат по их доставке за счет Клиента </w:t>
      </w:r>
      <w:r>
        <w:rPr>
          <w:rFonts w:ascii="Times New Roman" w:hAnsi="Times New Roman"/>
          <w:sz w:val="24"/>
          <w:szCs w:val="24"/>
        </w:rPr>
        <w:t xml:space="preserve">в соответствии с </w:t>
      </w:r>
      <w:r>
        <w:rPr>
          <w:rFonts w:ascii="Times New Roman" w:hAnsi="Times New Roman"/>
          <w:sz w:val="24"/>
          <w:szCs w:val="24"/>
        </w:rPr>
        <w:t xml:space="preserve">Тарифам</w:t>
      </w:r>
      <w:r>
        <w:rPr>
          <w:rFonts w:ascii="Times New Roman" w:hAnsi="Times New Roman"/>
          <w:sz w:val="24"/>
          <w:szCs w:val="24"/>
        </w:rPr>
        <w:t xml:space="preserve">и Банка.</w:t>
      </w:r>
      <w:r>
        <w:rPr>
          <w:rFonts w:ascii="Times New Roman" w:hAnsi="Times New Roman"/>
          <w:sz w:val="24"/>
          <w:szCs w:val="24"/>
        </w:rPr>
      </w:r>
      <w:r>
        <w:rPr>
          <w:rFonts w:ascii="Times New Roman" w:hAnsi="Times New Roman"/>
          <w:sz w:val="24"/>
          <w:szCs w:val="24"/>
        </w:rPr>
      </w:r>
    </w:p>
    <w:p>
      <w:pPr>
        <w:pStyle w:val="1456"/>
        <w:jc w:val="both"/>
        <w:tabs>
          <w:tab w:val="left" w:pos="709" w:leader="none"/>
        </w:tabs>
        <w:rPr>
          <w:lang w:val="ru-RU"/>
        </w:rPr>
      </w:pPr>
      <w:r>
        <w:t xml:space="preserve">4.1.</w:t>
      </w:r>
      <w:r>
        <w:rPr>
          <w:lang w:val="ru-RU"/>
        </w:rPr>
        <w:t xml:space="preserve">9</w:t>
      </w:r>
      <w:r>
        <w:t xml:space="preserve">.</w:t>
        <w:tab/>
        <w:t xml:space="preserve">Гарантировать </w:t>
      </w:r>
      <w:r>
        <w:t xml:space="preserve">тайну Счета, операций по Счету, и сведений о Клиенте, установленных Банком в соответствии с действующим законодательством Р</w:t>
      </w:r>
      <w:r>
        <w:rPr>
          <w:lang w:val="ru-RU"/>
        </w:rPr>
        <w:t xml:space="preserve">оссийской Федерации</w:t>
      </w:r>
      <w:r>
        <w:t xml:space="preserve">. </w:t>
      </w:r>
      <w:r>
        <w:t xml:space="preserve">Сведения</w:t>
      </w:r>
      <w:r>
        <w:rPr>
          <w:lang w:val="ru-RU"/>
        </w:rPr>
        <w:t xml:space="preserve"> о Клиенте</w:t>
      </w:r>
      <w:r>
        <w:t xml:space="preserve">, составляющие банковскую тайну, могут быть представлены только самому </w:t>
      </w:r>
      <w:r>
        <w:rPr>
          <w:bCs/>
        </w:rPr>
        <w:t xml:space="preserve">К</w:t>
      </w:r>
      <w:r>
        <w:rPr>
          <w:bCs/>
        </w:rPr>
        <w:t xml:space="preserve">лиенту </w:t>
      </w:r>
      <w:r>
        <w:t xml:space="preserve">или </w:t>
      </w:r>
      <w:r>
        <w:t xml:space="preserve">п</w:t>
      </w:r>
      <w:r>
        <w:t xml:space="preserve">редставителю Клиента. Государственным органам и их должностным лицам такие сведения могут быть представлены исключительно в случаях и в порядке, предусмотренных действующим законодательством Р</w:t>
      </w:r>
      <w:r>
        <w:rPr>
          <w:lang w:val="ru-RU"/>
        </w:rPr>
        <w:t xml:space="preserve">оссийской </w:t>
      </w:r>
      <w:r>
        <w:t xml:space="preserve">Ф</w:t>
      </w:r>
      <w:r>
        <w:rPr>
          <w:lang w:val="ru-RU"/>
        </w:rPr>
        <w:t xml:space="preserve">едерации</w:t>
      </w:r>
      <w:r>
        <w:t xml:space="preserve">.</w:t>
      </w:r>
      <w:r>
        <w:rPr>
          <w:lang w:val="ru-RU"/>
        </w:rPr>
      </w:r>
      <w:r>
        <w:rPr>
          <w:lang w:val="ru-RU"/>
        </w:rPr>
      </w:r>
    </w:p>
    <w:p>
      <w:pPr>
        <w:pStyle w:val="1438"/>
        <w:ind w:firstLine="708"/>
        <w:jc w:val="both"/>
        <w:spacing w:after="0" w:line="240" w:lineRule="auto"/>
        <w:tabs>
          <w:tab w:val="left" w:pos="709" w:leader="none"/>
        </w:tabs>
        <w:rPr>
          <w:rFonts w:ascii="Times New Roman" w:hAnsi="Times New Roman"/>
          <w:sz w:val="24"/>
          <w:szCs w:val="24"/>
          <w:lang w:eastAsia="en-US"/>
        </w:rPr>
      </w:pPr>
      <w:r>
        <w:rPr>
          <w:rFonts w:ascii="Times New Roman" w:hAnsi="Times New Roman" w:eastAsia="Times New Roman"/>
          <w:sz w:val="24"/>
          <w:szCs w:val="24"/>
          <w:lang w:eastAsia="en-US"/>
        </w:rPr>
        <w:t xml:space="preserve">4.1.10. </w:t>
      </w:r>
      <w:r>
        <w:rPr>
          <w:rFonts w:ascii="Times New Roman" w:hAnsi="Times New Roman"/>
          <w:sz w:val="24"/>
          <w:szCs w:val="24"/>
          <w:lang w:eastAsia="en-US"/>
        </w:rPr>
        <w:t xml:space="preserve">В случае приостановления распоряжения о переводе денежных средств по основаниям, указанным в пункте 4.1.1 настоящих Условий, незамедлительно одним из следующих способов: путем осуществления звонка по номеру(ам) телефона(ов), полученному(ых) Банком</w:t>
      </w:r>
      <w:r>
        <w:rPr>
          <w:rFonts w:ascii="Times New Roman" w:hAnsi="Times New Roman"/>
          <w:bCs/>
          <w:sz w:val="24"/>
          <w:szCs w:val="24"/>
        </w:rPr>
        <w:t xml:space="preserve">, в результате идентификации Клиента</w:t>
      </w:r>
      <w:r>
        <w:rPr>
          <w:rFonts w:ascii="Times New Roman" w:hAnsi="Times New Roman"/>
          <w:sz w:val="24"/>
          <w:szCs w:val="24"/>
          <w:lang w:eastAsia="en-US"/>
        </w:rPr>
        <w:t xml:space="preserve"> (или при </w:t>
      </w:r>
      <w:r>
        <w:rPr>
          <w:rFonts w:ascii="Times New Roman" w:hAnsi="Times New Roman"/>
          <w:bCs/>
          <w:sz w:val="24"/>
          <w:szCs w:val="24"/>
        </w:rPr>
        <w:t xml:space="preserve">обновлении сведений, полученных Банком в результате идентификации Клиента)</w:t>
      </w:r>
      <w:r>
        <w:rPr>
          <w:rFonts w:ascii="Times New Roman" w:hAnsi="Times New Roman"/>
          <w:sz w:val="24"/>
          <w:szCs w:val="24"/>
          <w:lang w:eastAsia="en-US"/>
        </w:rPr>
        <w:t xml:space="preserve">; путем направления </w:t>
      </w:r>
      <w:r>
        <w:rPr>
          <w:rFonts w:ascii="Times New Roman" w:hAnsi="Times New Roman"/>
          <w:bCs/>
          <w:sz w:val="24"/>
          <w:szCs w:val="24"/>
        </w:rPr>
        <w:t xml:space="preserve">СМС-уведомления на указанный(ые) номер(а) телефона(ов);</w:t>
      </w:r>
      <w:r>
        <w:rPr>
          <w:rFonts w:ascii="Times New Roman" w:hAnsi="Times New Roman"/>
          <w:sz w:val="24"/>
          <w:szCs w:val="24"/>
          <w:lang w:eastAsia="en-US"/>
        </w:rPr>
        <w:t xml:space="preserve"> направления уведомления по </w:t>
      </w:r>
      <w:r>
        <w:rPr>
          <w:rFonts w:ascii="Times New Roman" w:hAnsi="Times New Roman" w:eastAsia="Times New Roman" w:cs="Times New Roman"/>
          <w:sz w:val="24"/>
          <w:szCs w:val="24"/>
        </w:rPr>
        <w:t xml:space="preserve">ИС Свой Бизнес</w:t>
      </w:r>
      <w:r>
        <w:rPr>
          <w:rFonts w:ascii="Times New Roman" w:hAnsi="Times New Roman"/>
          <w:sz w:val="24"/>
          <w:szCs w:val="24"/>
          <w:lang w:eastAsia="en-US"/>
        </w:rPr>
        <w:t xml:space="preserve">; направления уведомления </w:t>
      </w:r>
      <w:r>
        <w:rPr>
          <w:rFonts w:ascii="Times New Roman" w:hAnsi="Times New Roman"/>
          <w:color w:val="000000"/>
          <w:sz w:val="24"/>
          <w:szCs w:val="24"/>
        </w:rPr>
        <w:t xml:space="preserve">на действующий адрес электронной почты Клиента, </w:t>
      </w:r>
      <w:r>
        <w:rPr>
          <w:rFonts w:ascii="Times New Roman" w:hAnsi="Times New Roman"/>
          <w:bCs/>
          <w:sz w:val="24"/>
          <w:szCs w:val="24"/>
        </w:rPr>
        <w:t xml:space="preserve">информация о котором предоставлена Клиентом в Банк в письменной форме</w:t>
      </w:r>
      <w:r>
        <w:rPr>
          <w:rFonts w:ascii="Times New Roman" w:hAnsi="Times New Roman"/>
          <w:sz w:val="24"/>
          <w:szCs w:val="24"/>
          <w:lang w:eastAsia="en-US"/>
        </w:rPr>
        <w:t xml:space="preserve">:</w:t>
      </w:r>
      <w:r>
        <w:rPr>
          <w:rFonts w:ascii="Times New Roman" w:hAnsi="Times New Roman"/>
          <w:sz w:val="24"/>
          <w:szCs w:val="24"/>
          <w:lang w:eastAsia="en-US"/>
        </w:rPr>
      </w:r>
      <w:r>
        <w:rPr>
          <w:rFonts w:ascii="Times New Roman" w:hAnsi="Times New Roman"/>
          <w:sz w:val="24"/>
          <w:szCs w:val="24"/>
          <w:lang w:eastAsia="en-US"/>
        </w:rPr>
      </w:r>
    </w:p>
    <w:p>
      <w:pPr>
        <w:pStyle w:val="1438"/>
        <w:ind w:firstLine="709"/>
        <w:jc w:val="both"/>
        <w:spacing w:after="0" w:line="240" w:lineRule="auto"/>
        <w:tabs>
          <w:tab w:val="left" w:pos="709" w:leader="none"/>
          <w:tab w:val="left" w:pos="1134"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w:t>
        <w:tab/>
        <w:t xml:space="preserve">информировать (уведомить) Клиента о выявлении Банком операции, соответствующей признакам осуществления ПДСБДСК, и приостановлении приема к исполнению распоряжения Клиента о переводе денежных средств на два дн</w:t>
      </w:r>
      <w:r>
        <w:rPr>
          <w:rFonts w:ascii="Times New Roman" w:hAnsi="Times New Roman" w:eastAsia="Times New Roman"/>
          <w:sz w:val="24"/>
          <w:szCs w:val="24"/>
          <w:lang w:eastAsia="en-US"/>
        </w:rPr>
        <w:t xml:space="preserve">я; о рекомендациях по снижению рисков повторного осуществления ПДСБДСК; о возможности Клиента подтвердить распоряжение о переводе денежных средств не позднее одного дня, следующего за днем приостановления Банком приема к исполнению указанного распоряжения </w:t>
      </w:r>
      <w:r>
        <w:rPr>
          <w:rFonts w:ascii="Times New Roman" w:hAnsi="Times New Roman" w:eastAsia="Times New Roman"/>
          <w:sz w:val="24"/>
          <w:szCs w:val="24"/>
          <w:lang w:eastAsia="en-US"/>
        </w:rPr>
        <w:t xml:space="preserve">о переводе денежных средств, способами, предусмотренными в настоящих Условиях; о приостановлении приема к исполнению подтвержденного распоряжения Клиента о переводе денежных средств с указанием причины такого приостановления и срока такого приостановления;</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438"/>
        <w:ind w:firstLine="709"/>
        <w:jc w:val="both"/>
        <w:spacing w:after="0" w:line="240" w:lineRule="auto"/>
        <w:tabs>
          <w:tab w:val="left" w:pos="709" w:leader="none"/>
          <w:tab w:val="left" w:pos="1134"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w:t>
        <w:tab/>
        <w:t xml:space="preserve">запрашивать у Клиента информацию, что перевод денежных средств не является ПДСБДСК.</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456"/>
        <w:jc w:val="both"/>
        <w:tabs>
          <w:tab w:val="left" w:pos="709" w:leader="none"/>
          <w:tab w:val="left" w:pos="1560" w:leader="none"/>
        </w:tabs>
        <w:rPr>
          <w:lang w:val="ru-RU"/>
        </w:rPr>
      </w:pPr>
      <w:r>
        <w:rPr>
          <w:lang w:val="ru-RU"/>
        </w:rPr>
        <w:t xml:space="preserve">4.1.11.</w:t>
        <w:tab/>
      </w:r>
      <w:r>
        <w:rPr>
          <w:lang w:val="ru-RU"/>
        </w:rPr>
        <w:t xml:space="preserve">В случае приостановления операции по зачислению денежных средств на Счет по основаниям, указанным в пункте 4.1.2 настоящих Условий, незамедлительно по номеру(ам) телефона(ам), полученному(ым) Банком </w:t>
      </w:r>
      <w:r>
        <w:t xml:space="preserve">в целях идентификации Клиента</w:t>
      </w:r>
      <w:r>
        <w:rPr>
          <w:lang w:val="ru-RU"/>
        </w:rPr>
        <w:t xml:space="preserve"> при заключении Договора, уведомить Клиента о приостановлении зачисления денежных средств на Счет и необходимости представления в срок до пяти рабочих дней документов, подтверждающих обоснованность получения денежных средств, подлежащих зачислению на Счет.</w:t>
      </w:r>
      <w:r>
        <w:rPr>
          <w:lang w:val="ru-RU"/>
        </w:rPr>
      </w:r>
      <w:r>
        <w:rPr>
          <w:lang w:val="ru-RU"/>
        </w:rPr>
      </w:r>
    </w:p>
    <w:p>
      <w:pPr>
        <w:pStyle w:val="1456"/>
        <w:jc w:val="both"/>
        <w:tabs>
          <w:tab w:val="left" w:pos="1560" w:leader="none"/>
        </w:tabs>
        <w:rPr>
          <w:lang w:val="ru-RU"/>
        </w:rPr>
      </w:pPr>
      <w:r>
        <w:rPr>
          <w:lang w:val="ru-RU"/>
        </w:rPr>
        <w:t xml:space="preserve">4.1.12.</w:t>
        <w:tab/>
        <w:t xml:space="preserve">В случае принятия решения об отказе от заключения Договора, предусмотренного абзацем вторым пункта 5.2 статьи 7 Федерального закона № 115-ФЗ, или решения об отказе в совершении операции, в том числе в совершении операции на основании распор</w:t>
      </w:r>
      <w:r>
        <w:rPr>
          <w:lang w:val="ru-RU"/>
        </w:rPr>
        <w:t xml:space="preserve">яжения Клиента по Счету, предусмотренного пунктом 11 статьи 7 Федерального закона № 115-ФЗ или решения о расторжении Договора, предусмотренного абзацем третьим пункта 5.2 статьи 7 Федерального закона № 115-ФЗ, а также в случае применения к Клиенту мер в со</w:t>
      </w:r>
      <w:r>
        <w:rPr>
          <w:lang w:val="ru-RU"/>
        </w:rPr>
        <w:t xml:space="preserve">ответствии с пунктом 5 статьи 7.7 Федерального закона </w:t>
        <w:br/>
        <w:t xml:space="preserve">№ 115-ФЗ, Банк доводит до Клиента информацию о дате и причинах принятия решения </w:t>
        <w:br/>
        <w:t xml:space="preserve">в срок не позднее 5 (пяти) рабочих дней со дня принятия решения в порядке, установленном пунктом 2.10 настоящих Условий.</w:t>
      </w:r>
      <w:r>
        <w:rPr>
          <w:lang w:val="ru-RU"/>
        </w:rPr>
      </w:r>
      <w:r>
        <w:rPr>
          <w:lang w:val="ru-RU"/>
        </w:rPr>
      </w:r>
    </w:p>
    <w:p>
      <w:pPr>
        <w:pStyle w:val="1438"/>
        <w:ind w:firstLine="709"/>
        <w:jc w:val="both"/>
        <w:spacing w:after="0" w:line="240" w:lineRule="auto"/>
        <w:tabs>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4.1.13.</w:t>
        <w:tab/>
      </w:r>
      <w:r>
        <w:rPr>
          <w:rFonts w:ascii="Times New Roman" w:hAnsi="Times New Roman" w:eastAsia="Times New Roman"/>
          <w:sz w:val="24"/>
          <w:szCs w:val="24"/>
          <w:lang w:eastAsia="ru-RU"/>
        </w:rPr>
        <w:t xml:space="preserve">Информиро</w:t>
      </w:r>
      <w:r>
        <w:rPr>
          <w:rFonts w:ascii="Times New Roman" w:hAnsi="Times New Roman" w:eastAsia="Times New Roman"/>
          <w:sz w:val="24"/>
          <w:szCs w:val="24"/>
          <w:lang w:eastAsia="ru-RU"/>
        </w:rPr>
        <w:t xml:space="preserve">вать Клиента о применении мер, предусмотренных пунктом 5 статьи 7.7 Федерального закона № 115-ФЗ и об отнесении Клиента Центральным банком Российской Федерации к группе высокой степени (уровня) риска в порядке, установленном пунктом 2.10 настоящих 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43"/>
        <w:ind w:left="0" w:firstLine="709"/>
        <w:jc w:val="both"/>
        <w:spacing w:after="0" w:line="240" w:lineRule="auto"/>
        <w:tabs>
          <w:tab w:val="left" w:pos="0" w:leader="none"/>
          <w:tab w:val="left" w:pos="709" w:leader="none"/>
          <w:tab w:val="left" w:pos="1276" w:leader="none"/>
        </w:tabs>
        <w:rPr>
          <w:rFonts w:ascii="Times New Roman" w:hAnsi="Times New Roman"/>
          <w:b/>
          <w:bCs/>
          <w:sz w:val="24"/>
          <w:szCs w:val="24"/>
        </w:rPr>
      </w:pPr>
      <w:del w:id="1" w:author="bakotina-ov" w:date="2025-09-06T14:15:28Z" oouserid="bakotina-ov">
        <w:r>
          <w:rPr>
            <w:lang w:val="ru-RU"/>
          </w:rPr>
        </w:r>
      </w:del>
      <w:r>
        <w:rPr>
          <w:rFonts w:ascii="Times New Roman" w:hAnsi="Times New Roman"/>
          <w:b/>
          <w:sz w:val="24"/>
          <w:szCs w:val="24"/>
        </w:rPr>
        <w:t xml:space="preserve">4.2.</w:t>
        <w:tab/>
        <w:t xml:space="preserve">Клиент обязуется:</w:t>
      </w:r>
      <w:r>
        <w:rPr>
          <w:rFonts w:ascii="Times New Roman" w:hAnsi="Times New Roman"/>
          <w:b/>
          <w:sz w:val="24"/>
          <w:szCs w:val="24"/>
        </w:rPr>
      </w:r>
      <w:r>
        <w:rPr>
          <w:lang w:val="ru-RU"/>
        </w:rPr>
      </w:r>
    </w:p>
    <w:p>
      <w:pPr>
        <w:pStyle w:val="1443"/>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t xml:space="preserve">2.1.</w:t>
        <w:tab/>
        <w:t xml:space="preserve">Представить в Банк </w:t>
      </w:r>
      <w:r>
        <w:rPr>
          <w:rFonts w:ascii="Times New Roman" w:hAnsi="Times New Roman"/>
          <w:sz w:val="24"/>
          <w:szCs w:val="24"/>
        </w:rPr>
        <w:t xml:space="preserve">документы, необходимые </w:t>
      </w:r>
      <w:r>
        <w:rPr>
          <w:rFonts w:ascii="Times New Roman" w:hAnsi="Times New Roman"/>
          <w:sz w:val="24"/>
          <w:szCs w:val="24"/>
        </w:rPr>
        <w:t xml:space="preserve">для открытия Счета</w:t>
      </w:r>
      <w:r>
        <w:rPr>
          <w:rFonts w:ascii="Times New Roman" w:hAnsi="Times New Roman"/>
          <w:sz w:val="24"/>
          <w:szCs w:val="24"/>
        </w:rPr>
        <w:t xml:space="preserve"> в соответствии </w:t>
      </w:r>
      <w:r>
        <w:rPr>
          <w:rFonts w:ascii="Times New Roman" w:hAnsi="Times New Roman"/>
          <w:sz w:val="24"/>
          <w:szCs w:val="24"/>
        </w:rPr>
        <w:t xml:space="preserve">с пунктом 3.</w:t>
      </w:r>
      <w:r>
        <w:rPr>
          <w:rFonts w:ascii="Times New Roman" w:hAnsi="Times New Roman"/>
          <w:sz w:val="24"/>
          <w:szCs w:val="24"/>
        </w:rPr>
        <w:t xml:space="preserve">3</w:t>
      </w:r>
      <w:r>
        <w:rPr>
          <w:rFonts w:ascii="Times New Roman" w:hAnsi="Times New Roman"/>
          <w:sz w:val="24"/>
          <w:szCs w:val="24"/>
        </w:rPr>
        <w:t xml:space="preserve"> </w:t>
      </w:r>
      <w:r>
        <w:rPr>
          <w:rFonts w:ascii="Times New Roman" w:hAnsi="Times New Roman"/>
          <w:sz w:val="24"/>
          <w:szCs w:val="24"/>
        </w:rPr>
        <w:t xml:space="preserve">настоящих </w:t>
      </w:r>
      <w:r>
        <w:rPr>
          <w:rFonts w:ascii="Times New Roman" w:hAnsi="Times New Roman"/>
          <w:sz w:val="24"/>
          <w:szCs w:val="24"/>
        </w:rPr>
        <w:t xml:space="preserve">Условий</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4.2.2.</w:t>
        <w:tab/>
      </w:r>
      <w:r>
        <w:rPr>
          <w:rFonts w:ascii="Times New Roman" w:hAnsi="Times New Roman"/>
          <w:sz w:val="24"/>
          <w:szCs w:val="24"/>
        </w:rPr>
        <w:t xml:space="preserve">Осуществлять </w:t>
      </w:r>
      <w:r>
        <w:rPr>
          <w:rFonts w:ascii="Times New Roman" w:hAnsi="Times New Roman"/>
          <w:sz w:val="24"/>
          <w:szCs w:val="24"/>
        </w:rPr>
        <w:t xml:space="preserve">операции по Счету в соответств</w:t>
      </w:r>
      <w:r>
        <w:rPr>
          <w:rFonts w:ascii="Times New Roman" w:hAnsi="Times New Roman"/>
          <w:sz w:val="24"/>
          <w:szCs w:val="24"/>
        </w:rPr>
        <w:t xml:space="preserve">и</w:t>
      </w:r>
      <w:r>
        <w:rPr>
          <w:rFonts w:ascii="Times New Roman" w:hAnsi="Times New Roman"/>
          <w:sz w:val="24"/>
          <w:szCs w:val="24"/>
        </w:rPr>
        <w:t xml:space="preserve">и </w:t>
      </w:r>
      <w:r>
        <w:rPr>
          <w:rFonts w:ascii="Times New Roman" w:hAnsi="Times New Roman"/>
          <w:sz w:val="24"/>
          <w:szCs w:val="24"/>
        </w:rPr>
        <w:t xml:space="preserve">с требованиями законодательств</w:t>
      </w:r>
      <w:r>
        <w:rPr>
          <w:rFonts w:ascii="Times New Roman" w:hAnsi="Times New Roman"/>
          <w:sz w:val="24"/>
          <w:szCs w:val="24"/>
        </w:rPr>
        <w:t xml:space="preserve">а</w:t>
      </w:r>
      <w:r>
        <w:rPr>
          <w:rFonts w:ascii="Times New Roman" w:hAnsi="Times New Roman"/>
          <w:sz w:val="24"/>
          <w:szCs w:val="24"/>
        </w:rPr>
        <w:t xml:space="preserve"> Р</w:t>
      </w:r>
      <w:r>
        <w:rPr>
          <w:rFonts w:ascii="Times New Roman" w:hAnsi="Times New Roman"/>
          <w:sz w:val="24"/>
          <w:szCs w:val="24"/>
        </w:rPr>
        <w:t xml:space="preserve">оссийской Федерации</w:t>
      </w:r>
      <w:r>
        <w:rPr>
          <w:rFonts w:ascii="Times New Roman" w:hAnsi="Times New Roman"/>
          <w:sz w:val="24"/>
          <w:szCs w:val="24"/>
        </w:rPr>
        <w:t xml:space="preserve"> и</w:t>
      </w:r>
      <w:r>
        <w:rPr>
          <w:rFonts w:ascii="Times New Roman" w:hAnsi="Times New Roman"/>
          <w:sz w:val="24"/>
          <w:szCs w:val="24"/>
        </w:rPr>
        <w:t xml:space="preserve"> </w:t>
      </w:r>
      <w:r>
        <w:rPr>
          <w:rFonts w:ascii="Times New Roman" w:hAnsi="Times New Roman"/>
          <w:sz w:val="24"/>
          <w:szCs w:val="24"/>
        </w:rPr>
        <w:t xml:space="preserve">настоящи</w:t>
      </w:r>
      <w:r>
        <w:rPr>
          <w:rFonts w:ascii="Times New Roman" w:hAnsi="Times New Roman"/>
          <w:sz w:val="24"/>
          <w:szCs w:val="24"/>
        </w:rPr>
        <w:t xml:space="preserve">х</w:t>
      </w:r>
      <w:r>
        <w:rPr>
          <w:rFonts w:ascii="Times New Roman" w:hAnsi="Times New Roman"/>
          <w:sz w:val="24"/>
          <w:szCs w:val="24"/>
        </w:rPr>
        <w:t xml:space="preserve"> </w:t>
      </w:r>
      <w:r>
        <w:rPr>
          <w:rFonts w:ascii="Times New Roman" w:hAnsi="Times New Roman"/>
          <w:sz w:val="24"/>
          <w:szCs w:val="24"/>
        </w:rPr>
        <w:t xml:space="preserve">Условий</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4.2.</w:t>
      </w:r>
      <w:r>
        <w:rPr>
          <w:rFonts w:ascii="Times New Roman" w:hAnsi="Times New Roman"/>
          <w:sz w:val="24"/>
          <w:szCs w:val="24"/>
        </w:rPr>
        <w:t xml:space="preserve">3</w:t>
      </w:r>
      <w:r>
        <w:rPr>
          <w:rFonts w:ascii="Times New Roman" w:hAnsi="Times New Roman"/>
          <w:sz w:val="24"/>
          <w:szCs w:val="24"/>
        </w:rPr>
        <w:t xml:space="preserve">.</w:t>
        <w:tab/>
      </w:r>
      <w:r>
        <w:rPr>
          <w:rFonts w:ascii="Times New Roman" w:hAnsi="Times New Roman"/>
          <w:bCs/>
          <w:sz w:val="24"/>
          <w:szCs w:val="24"/>
        </w:rPr>
        <w:t xml:space="preserve">Уплачивать Банку комиссионное вознаграждение в сроки и в размерах, установленных Тарифами Банка, а также обеспечивать</w:t>
      </w:r>
      <w:r>
        <w:rPr>
          <w:rFonts w:ascii="Times New Roman" w:hAnsi="Times New Roman"/>
          <w:sz w:val="24"/>
          <w:szCs w:val="24"/>
        </w:rPr>
        <w:t xml:space="preserve"> на </w:t>
      </w:r>
      <w:r>
        <w:rPr>
          <w:rFonts w:ascii="Times New Roman" w:hAnsi="Times New Roman"/>
          <w:bCs/>
          <w:sz w:val="24"/>
          <w:szCs w:val="24"/>
        </w:rPr>
        <w:t xml:space="preserve">Счете(ах) наличие необходимого остатка денежных средств для уплаты в момент совершения операции/оказания услуги комиссионного вознаграждения в соответствии с Тарифами Банка.</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sz w:val="24"/>
          <w:szCs w:val="24"/>
        </w:rPr>
        <w:t xml:space="preserve">4.2.</w:t>
      </w:r>
      <w:r>
        <w:rPr>
          <w:rFonts w:ascii="Times New Roman" w:hAnsi="Times New Roman"/>
          <w:sz w:val="24"/>
          <w:szCs w:val="24"/>
        </w:rPr>
        <w:t xml:space="preserve">4</w:t>
      </w:r>
      <w:r>
        <w:rPr>
          <w:rFonts w:ascii="Times New Roman" w:hAnsi="Times New Roman"/>
          <w:sz w:val="24"/>
          <w:szCs w:val="24"/>
        </w:rPr>
        <w:t xml:space="preserve">.</w:t>
        <w:tab/>
      </w:r>
      <w:r>
        <w:rPr>
          <w:rFonts w:ascii="Times New Roman" w:hAnsi="Times New Roman"/>
          <w:bCs/>
          <w:sz w:val="24"/>
          <w:szCs w:val="24"/>
        </w:rPr>
        <w:t xml:space="preserve">Письменно уведомить Банк об ошибочно зачисленной на его Счет сумме и возвратить данную сумму Банку в течение 10 </w:t>
      </w:r>
      <w:r>
        <w:rPr>
          <w:rFonts w:ascii="Times New Roman" w:hAnsi="Times New Roman"/>
          <w:bCs/>
          <w:sz w:val="24"/>
          <w:szCs w:val="24"/>
        </w:rPr>
        <w:t xml:space="preserve">(десяти) </w:t>
      </w:r>
      <w:r>
        <w:rPr>
          <w:rFonts w:ascii="Times New Roman" w:hAnsi="Times New Roman"/>
          <w:bCs/>
          <w:sz w:val="24"/>
          <w:szCs w:val="24"/>
        </w:rPr>
        <w:t xml:space="preserve">календарных дней после получения выписки </w:t>
      </w:r>
      <w:r>
        <w:rPr>
          <w:rFonts w:ascii="Times New Roman" w:hAnsi="Times New Roman"/>
          <w:bCs/>
          <w:sz w:val="24"/>
          <w:szCs w:val="24"/>
        </w:rPr>
        <w:t xml:space="preserve">по</w:t>
      </w:r>
      <w:r>
        <w:rPr>
          <w:rFonts w:ascii="Times New Roman" w:hAnsi="Times New Roman"/>
          <w:bCs/>
          <w:sz w:val="24"/>
          <w:szCs w:val="24"/>
        </w:rPr>
        <w:t xml:space="preserve"> Счет</w:t>
      </w:r>
      <w:r>
        <w:rPr>
          <w:rFonts w:ascii="Times New Roman" w:hAnsi="Times New Roman"/>
          <w:bCs/>
          <w:sz w:val="24"/>
          <w:szCs w:val="24"/>
        </w:rPr>
        <w:t xml:space="preserve">у</w:t>
      </w:r>
      <w:r>
        <w:rPr>
          <w:rFonts w:ascii="Times New Roman" w:hAnsi="Times New Roman"/>
          <w:bCs/>
          <w:sz w:val="24"/>
          <w:szCs w:val="24"/>
        </w:rPr>
        <w:t xml:space="preserve"> и приложений к н</w:t>
      </w:r>
      <w:r>
        <w:rPr>
          <w:rFonts w:ascii="Times New Roman" w:hAnsi="Times New Roman"/>
          <w:bCs/>
          <w:sz w:val="24"/>
          <w:szCs w:val="24"/>
        </w:rPr>
        <w:t xml:space="preserve">и</w:t>
      </w:r>
      <w:r>
        <w:rPr>
          <w:rFonts w:ascii="Times New Roman" w:hAnsi="Times New Roman"/>
          <w:bCs/>
          <w:sz w:val="24"/>
          <w:szCs w:val="24"/>
        </w:rPr>
        <w:t xml:space="preserve">м</w:t>
      </w:r>
      <w:r>
        <w:rPr>
          <w:rFonts w:ascii="Times New Roman" w:hAnsi="Times New Roman"/>
          <w:bCs/>
          <w:sz w:val="24"/>
          <w:szCs w:val="24"/>
        </w:rPr>
        <w:t xml:space="preserve">.</w:t>
      </w:r>
      <w:r>
        <w:rPr>
          <w:rFonts w:ascii="Times New Roman" w:hAnsi="Times New Roman"/>
          <w:bCs/>
          <w:sz w:val="24"/>
          <w:szCs w:val="24"/>
        </w:rPr>
      </w:r>
      <w:r>
        <w:rPr>
          <w:rFonts w:ascii="Times New Roman" w:hAnsi="Times New Roman"/>
          <w:bCs/>
          <w:sz w:val="24"/>
          <w:szCs w:val="24"/>
        </w:rPr>
      </w:r>
    </w:p>
    <w:p>
      <w:pPr>
        <w:pStyle w:val="1443"/>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bCs/>
          <w:sz w:val="24"/>
          <w:szCs w:val="24"/>
        </w:rPr>
        <w:t xml:space="preserve">4.2.</w:t>
      </w:r>
      <w:r>
        <w:rPr>
          <w:rFonts w:ascii="Times New Roman" w:hAnsi="Times New Roman"/>
          <w:bCs/>
          <w:sz w:val="24"/>
          <w:szCs w:val="24"/>
        </w:rPr>
        <w:t xml:space="preserve">5</w:t>
      </w:r>
      <w:r>
        <w:rPr>
          <w:rFonts w:ascii="Times New Roman" w:hAnsi="Times New Roman"/>
          <w:bCs/>
          <w:sz w:val="24"/>
          <w:szCs w:val="24"/>
        </w:rPr>
        <w:t xml:space="preserve">.</w:t>
        <w:tab/>
      </w:r>
      <w:r>
        <w:rPr>
          <w:rFonts w:ascii="Times New Roman" w:hAnsi="Times New Roman"/>
          <w:bCs/>
          <w:sz w:val="24"/>
          <w:szCs w:val="24"/>
        </w:rPr>
        <w:t xml:space="preserve">До с</w:t>
      </w:r>
      <w:r>
        <w:rPr>
          <w:rFonts w:ascii="Times New Roman" w:hAnsi="Times New Roman"/>
          <w:bCs/>
          <w:sz w:val="24"/>
          <w:szCs w:val="24"/>
        </w:rPr>
        <w:t xml:space="preserve">о</w:t>
      </w:r>
      <w:r>
        <w:rPr>
          <w:rFonts w:ascii="Times New Roman" w:hAnsi="Times New Roman"/>
          <w:bCs/>
          <w:sz w:val="24"/>
          <w:szCs w:val="24"/>
        </w:rPr>
        <w:t xml:space="preserve">вершения по Счету операций в пользу </w:t>
      </w:r>
      <w:r>
        <w:rPr>
          <w:rFonts w:ascii="Times New Roman" w:hAnsi="Times New Roman"/>
          <w:bCs/>
          <w:sz w:val="24"/>
          <w:szCs w:val="24"/>
        </w:rPr>
        <w:t xml:space="preserve">выгодоприобретателя</w:t>
      </w:r>
      <w:r>
        <w:rPr>
          <w:rFonts w:ascii="Times New Roman" w:hAnsi="Times New Roman"/>
          <w:bCs/>
          <w:sz w:val="24"/>
          <w:szCs w:val="24"/>
        </w:rPr>
        <w:t xml:space="preserve">, п</w:t>
      </w:r>
      <w:r>
        <w:rPr>
          <w:rFonts w:ascii="Times New Roman" w:hAnsi="Times New Roman"/>
          <w:bCs/>
          <w:sz w:val="24"/>
          <w:szCs w:val="24"/>
        </w:rPr>
        <w:t xml:space="preserve">редставлять в Банк </w:t>
      </w:r>
      <w:r>
        <w:rPr>
          <w:rFonts w:ascii="Times New Roman" w:hAnsi="Times New Roman"/>
          <w:bCs/>
          <w:sz w:val="24"/>
          <w:szCs w:val="24"/>
        </w:rPr>
        <w:t xml:space="preserve">соответствующие документы и сведения, необходимые Банку для идентификации выгодоприобретателя </w:t>
      </w:r>
      <w:r>
        <w:rPr>
          <w:rFonts w:ascii="Times New Roman" w:hAnsi="Times New Roman"/>
          <w:bCs/>
          <w:sz w:val="24"/>
          <w:szCs w:val="24"/>
        </w:rPr>
        <w:t xml:space="preserve">к выгоде которого действует Клиент, в том числе на основании агентского договора, договоров поручения, комиссии и доверительного управления.</w:t>
      </w:r>
      <w:r>
        <w:rPr>
          <w:rFonts w:ascii="Times New Roman" w:hAnsi="Times New Roman"/>
          <w:bCs/>
          <w:sz w:val="24"/>
          <w:szCs w:val="24"/>
        </w:rPr>
      </w:r>
      <w:r>
        <w:rPr>
          <w:rFonts w:ascii="Times New Roman" w:hAnsi="Times New Roman"/>
          <w:bCs/>
          <w:sz w:val="24"/>
          <w:szCs w:val="24"/>
        </w:rPr>
      </w:r>
    </w:p>
    <w:p>
      <w:pPr>
        <w:pStyle w:val="1443"/>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bCs/>
          <w:sz w:val="24"/>
          <w:szCs w:val="24"/>
        </w:rPr>
        <w:t xml:space="preserve">4.2.</w:t>
      </w:r>
      <w:r>
        <w:rPr>
          <w:rFonts w:ascii="Times New Roman" w:hAnsi="Times New Roman"/>
          <w:bCs/>
          <w:sz w:val="24"/>
          <w:szCs w:val="24"/>
        </w:rPr>
        <w:t xml:space="preserve">6</w:t>
      </w:r>
      <w:r>
        <w:rPr>
          <w:rFonts w:ascii="Times New Roman" w:hAnsi="Times New Roman"/>
          <w:bCs/>
          <w:sz w:val="24"/>
          <w:szCs w:val="24"/>
        </w:rPr>
        <w:t xml:space="preserve">.</w:t>
      </w:r>
      <w:r>
        <w:rPr>
          <w:rFonts w:ascii="Times New Roman" w:hAnsi="Times New Roman"/>
          <w:bCs/>
          <w:sz w:val="24"/>
          <w:szCs w:val="24"/>
        </w:rPr>
        <w:tab/>
      </w:r>
      <w:r>
        <w:rPr>
          <w:rFonts w:ascii="Times New Roman" w:hAnsi="Times New Roman"/>
          <w:sz w:val="24"/>
          <w:szCs w:val="24"/>
        </w:rPr>
        <w:t xml:space="preserve">В</w:t>
      </w:r>
      <w:r>
        <w:rPr>
          <w:rFonts w:ascii="Times New Roman" w:hAnsi="Times New Roman"/>
          <w:sz w:val="24"/>
          <w:szCs w:val="24"/>
        </w:rPr>
        <w:t xml:space="preserve"> случа</w:t>
      </w:r>
      <w:r>
        <w:rPr>
          <w:rFonts w:ascii="Times New Roman" w:hAnsi="Times New Roman"/>
          <w:sz w:val="24"/>
          <w:szCs w:val="24"/>
        </w:rPr>
        <w:t xml:space="preserve">е</w:t>
      </w:r>
      <w:r>
        <w:rPr>
          <w:rFonts w:ascii="Times New Roman" w:hAnsi="Times New Roman"/>
          <w:sz w:val="24"/>
          <w:szCs w:val="24"/>
        </w:rPr>
        <w:t xml:space="preserve"> </w:t>
      </w:r>
      <w:r>
        <w:rPr>
          <w:rFonts w:ascii="Times New Roman" w:hAnsi="Times New Roman"/>
          <w:sz w:val="24"/>
          <w:szCs w:val="24"/>
        </w:rPr>
        <w:t xml:space="preserve">изменения сведений, подлежащих установлению при заключении Договора, в том числе изменения сведений, подлежащих установлению в целях идентификации Клиента, а также (при их наличии) его представителей, выгодоприобретателей</w:t>
      </w:r>
      <w:r>
        <w:rPr>
          <w:rFonts w:ascii="Times New Roman" w:hAnsi="Times New Roman"/>
          <w:sz w:val="24"/>
          <w:szCs w:val="24"/>
        </w:rPr>
        <w:t xml:space="preserve">, бенефициарных владельцев,</w:t>
      </w:r>
      <w:r>
        <w:t xml:space="preserve"> </w:t>
      </w:r>
      <w:r>
        <w:rPr>
          <w:rFonts w:ascii="Times New Roman" w:hAnsi="Times New Roman"/>
          <w:sz w:val="24"/>
          <w:szCs w:val="24"/>
        </w:rPr>
        <w:t xml:space="preserve">при смене деятельности, в том числе подлежащей лицензированию/замене лицензии,</w:t>
      </w:r>
      <w:r>
        <w:rPr>
          <w:rFonts w:ascii="Times New Roman" w:hAnsi="Times New Roman"/>
          <w:sz w:val="24"/>
          <w:szCs w:val="24"/>
        </w:rPr>
        <w:t xml:space="preserve"> </w:t>
      </w:r>
      <w:r>
        <w:rPr>
          <w:rFonts w:ascii="Times New Roman" w:hAnsi="Times New Roman"/>
          <w:sz w:val="24"/>
          <w:szCs w:val="24"/>
        </w:rPr>
        <w:t xml:space="preserve">в течение</w:t>
      </w:r>
      <w:r>
        <w:rPr>
          <w:rFonts w:ascii="Times New Roman" w:hAnsi="Times New Roman"/>
          <w:color w:val="000000"/>
          <w:sz w:val="24"/>
          <w:szCs w:val="24"/>
        </w:rPr>
        <w:t xml:space="preserve"> трех рабочих дней</w:t>
      </w:r>
      <w:r>
        <w:rPr>
          <w:rFonts w:ascii="Times New Roman" w:hAnsi="Times New Roman"/>
          <w:sz w:val="24"/>
          <w:szCs w:val="24"/>
        </w:rPr>
        <w:t xml:space="preserve"> </w:t>
      </w:r>
      <w:r>
        <w:rPr>
          <w:rFonts w:ascii="Times New Roman" w:hAnsi="Times New Roman"/>
          <w:sz w:val="24"/>
          <w:szCs w:val="24"/>
        </w:rPr>
        <w:t xml:space="preserve">со дня регистрации таких изменений и дополнений представлять заверенные в установленном </w:t>
      </w:r>
      <w:r>
        <w:rPr>
          <w:rFonts w:ascii="Times New Roman" w:hAnsi="Times New Roman"/>
          <w:sz w:val="24"/>
          <w:szCs w:val="24"/>
        </w:rPr>
        <w:t xml:space="preserve">з</w:t>
      </w:r>
      <w:r>
        <w:rPr>
          <w:rFonts w:ascii="Times New Roman" w:hAnsi="Times New Roman"/>
          <w:sz w:val="24"/>
          <w:szCs w:val="24"/>
        </w:rPr>
        <w:t xml:space="preserve">аконодательством Российской Федерации </w:t>
      </w:r>
      <w:r>
        <w:rPr>
          <w:rFonts w:ascii="Times New Roman" w:hAnsi="Times New Roman"/>
          <w:sz w:val="24"/>
          <w:szCs w:val="24"/>
        </w:rPr>
        <w:t xml:space="preserve">порядке копии соответствующих документов и письменно информировать </w:t>
      </w:r>
      <w:r>
        <w:rPr>
          <w:rFonts w:ascii="Times New Roman" w:hAnsi="Times New Roman"/>
          <w:sz w:val="24"/>
          <w:szCs w:val="24"/>
        </w:rPr>
        <w:t xml:space="preserve">Подразделение </w:t>
      </w:r>
      <w:r>
        <w:rPr>
          <w:rFonts w:ascii="Times New Roman" w:hAnsi="Times New Roman"/>
          <w:bCs/>
          <w:sz w:val="24"/>
          <w:szCs w:val="24"/>
        </w:rPr>
        <w:t xml:space="preserve">Банк</w:t>
      </w:r>
      <w:r>
        <w:rPr>
          <w:rFonts w:ascii="Times New Roman" w:hAnsi="Times New Roman"/>
          <w:bCs/>
          <w:sz w:val="24"/>
          <w:szCs w:val="24"/>
        </w:rPr>
        <w:t xml:space="preserve">а</w:t>
      </w:r>
      <w:r>
        <w:rPr>
          <w:rFonts w:ascii="Times New Roman" w:hAnsi="Times New Roman"/>
          <w:sz w:val="24"/>
          <w:szCs w:val="24"/>
        </w:rPr>
        <w:t xml:space="preserve"> об изменении адреса, телефонов, о реорганизации или ликвидации </w:t>
      </w:r>
      <w:r>
        <w:rPr>
          <w:rFonts w:ascii="Times New Roman" w:hAnsi="Times New Roman"/>
          <w:sz w:val="24"/>
          <w:szCs w:val="24"/>
        </w:rPr>
        <w:t xml:space="preserve">К</w:t>
      </w:r>
      <w:r>
        <w:rPr>
          <w:rFonts w:ascii="Times New Roman" w:hAnsi="Times New Roman"/>
          <w:bCs/>
          <w:sz w:val="24"/>
          <w:szCs w:val="24"/>
        </w:rPr>
        <w:t xml:space="preserve">лиента</w:t>
      </w:r>
      <w:r>
        <w:rPr>
          <w:rFonts w:ascii="Times New Roman" w:hAnsi="Times New Roman"/>
          <w:bCs/>
          <w:sz w:val="24"/>
          <w:szCs w:val="24"/>
        </w:rPr>
        <w:t xml:space="preserve">, а также о других изменениях, способных повлиять на исполнение Договора.</w:t>
      </w:r>
      <w:r>
        <w:rPr>
          <w:rFonts w:ascii="Times New Roman" w:hAnsi="Times New Roman"/>
          <w:bCs/>
          <w:sz w:val="24"/>
          <w:szCs w:val="24"/>
        </w:rPr>
      </w:r>
      <w:r>
        <w:rPr>
          <w:rFonts w:ascii="Times New Roman" w:hAnsi="Times New Roman"/>
          <w:bCs/>
          <w:sz w:val="24"/>
          <w:szCs w:val="24"/>
        </w:rPr>
      </w:r>
    </w:p>
    <w:p>
      <w:pPr>
        <w:pStyle w:val="1443"/>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При этом незамедлительно информировать </w:t>
      </w:r>
      <w:r>
        <w:rPr>
          <w:rFonts w:ascii="Times New Roman" w:hAnsi="Times New Roman"/>
          <w:sz w:val="24"/>
          <w:szCs w:val="24"/>
        </w:rPr>
        <w:t xml:space="preserve">Подразделение </w:t>
      </w:r>
      <w:r>
        <w:rPr>
          <w:rFonts w:ascii="Times New Roman" w:hAnsi="Times New Roman"/>
          <w:sz w:val="24"/>
          <w:szCs w:val="24"/>
        </w:rPr>
        <w:t xml:space="preserve">Банк</w:t>
      </w:r>
      <w:r>
        <w:rPr>
          <w:rFonts w:ascii="Times New Roman" w:hAnsi="Times New Roman"/>
          <w:sz w:val="24"/>
          <w:szCs w:val="24"/>
        </w:rPr>
        <w:t xml:space="preserve">а</w:t>
      </w:r>
      <w:r>
        <w:rPr>
          <w:rFonts w:ascii="Times New Roman" w:hAnsi="Times New Roman"/>
          <w:sz w:val="24"/>
          <w:szCs w:val="24"/>
        </w:rPr>
        <w:t xml:space="preserve"> об изменении ста</w:t>
      </w:r>
      <w:r>
        <w:rPr>
          <w:rFonts w:ascii="Times New Roman" w:hAnsi="Times New Roman"/>
          <w:sz w:val="24"/>
          <w:szCs w:val="24"/>
        </w:rPr>
        <w:t xml:space="preserve">туса лицензии (переоформлении лицензии, приостановлении, возобновлении, прекращении действия лицензии и аннулирования лицензии) и доменного имени, указателя страницы сайта в сети интернет, с использованием которых Клиентом оказываются услуги (при наличии).</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bCs/>
          <w:sz w:val="24"/>
          <w:szCs w:val="24"/>
        </w:rPr>
        <w:t xml:space="preserve">4.2.7.</w:t>
        <w:tab/>
        <w:t xml:space="preserve">По </w:t>
      </w:r>
      <w:r>
        <w:rPr>
          <w:rFonts w:ascii="Times New Roman" w:hAnsi="Times New Roman"/>
          <w:sz w:val="24"/>
          <w:szCs w:val="24"/>
        </w:rPr>
        <w:t xml:space="preserve">запросу Банка и в сроки, установленные Банком, представлять в Подразделение Банка сведения и документы, необходимые Банку для исполнения требований Федерального закона № 115-ФЗ в том чи</w:t>
      </w:r>
      <w:r>
        <w:rPr>
          <w:rFonts w:ascii="Times New Roman" w:hAnsi="Times New Roman"/>
          <w:sz w:val="24"/>
          <w:szCs w:val="24"/>
        </w:rPr>
        <w:t xml:space="preserve">сле, но не ограничиваясь: информацию о Клиенте, представителях Клиента, выгодоприобретателях, о составе акционеров (участников) юридического лица, владеющих не менее чем пятью процентами акций (долей) юридического лица, и бенефициарных владельцах Клиента, </w:t>
      </w:r>
      <w:r>
        <w:rPr>
          <w:rFonts w:ascii="Times New Roman" w:hAnsi="Times New Roman"/>
          <w:color w:val="000000"/>
          <w:sz w:val="24"/>
          <w:szCs w:val="24"/>
        </w:rPr>
        <w:t xml:space="preserve">в том числе идентификационные сведения, предусмотренные подпунктом 1 пункта 1 ст. 7 Федерального закона № 115-ФЗ</w:t>
      </w:r>
      <w:r>
        <w:rPr>
          <w:rFonts w:ascii="Times New Roman" w:hAnsi="Times New Roman"/>
          <w:sz w:val="24"/>
          <w:szCs w:val="24"/>
        </w:rPr>
        <w:t xml:space="preserve">, а также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w:t>
      </w:r>
      <w:r>
        <w:rPr>
          <w:rFonts w:ascii="Times New Roman" w:hAnsi="Times New Roman"/>
          <w:sz w:val="24"/>
          <w:szCs w:val="24"/>
        </w:rPr>
        <w:t xml:space="preserve">вом положении Клиента, а также сведения об имеющихся лицензиях на право осуществления видов деятельности, подлежащих лицензированию, доменное имя, указатель страницы сайта в сети интернет, с использованием которых Клиентом оказываются услуги (при наличии).</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709" w:leader="none"/>
        </w:tabs>
        <w:rPr>
          <w:rFonts w:ascii="Times New Roman" w:hAnsi="Times New Roman" w:eastAsia="Times New Roman"/>
          <w:bCs/>
          <w:sz w:val="24"/>
          <w:szCs w:val="24"/>
          <w:lang w:eastAsia="ru-RU"/>
        </w:rPr>
      </w:pPr>
      <w:r>
        <w:rPr>
          <w:rFonts w:ascii="Times New Roman" w:hAnsi="Times New Roman"/>
          <w:bCs/>
          <w:sz w:val="24"/>
          <w:szCs w:val="24"/>
        </w:rPr>
        <w:t xml:space="preserve">4.2.8</w:t>
      </w:r>
      <w:r>
        <w:rPr>
          <w:rFonts w:ascii="Times New Roman" w:hAnsi="Times New Roman"/>
          <w:bCs/>
          <w:sz w:val="24"/>
          <w:szCs w:val="24"/>
        </w:rPr>
        <w:t xml:space="preserve">.</w:t>
        <w:tab/>
      </w:r>
      <w:r>
        <w:rPr>
          <w:rFonts w:ascii="Times New Roman" w:hAnsi="Times New Roman" w:eastAsia="Times New Roman"/>
          <w:bCs/>
          <w:sz w:val="24"/>
          <w:szCs w:val="24"/>
          <w:lang w:eastAsia="ru-RU"/>
        </w:rPr>
        <w:t xml:space="preserve">Подтверждать Банку распоряж</w:t>
      </w:r>
      <w:r>
        <w:rPr>
          <w:rFonts w:ascii="Times New Roman" w:hAnsi="Times New Roman" w:eastAsia="Times New Roman"/>
          <w:bCs/>
          <w:sz w:val="24"/>
          <w:szCs w:val="24"/>
          <w:lang w:eastAsia="ru-RU"/>
        </w:rPr>
        <w:t xml:space="preserve">ение Клиента о переводе денежных средств и предоставлять Банку информацию, что перевод денежных средств не является ПДСБДСК, в случае приостановления распоряжения Клиента о переводе денежных средств по основаниям, указанным в пункте 4.1.1 настоящих Условий</w:t>
      </w:r>
      <w:r>
        <w:rPr>
          <w:rFonts w:ascii="Times New Roman" w:hAnsi="Times New Roman" w:eastAsia="Times New Roman"/>
          <w:bCs/>
          <w:sz w:val="24"/>
          <w:szCs w:val="24"/>
          <w:vertAlign w:val="superscript"/>
          <w:lang w:eastAsia="ru-RU"/>
        </w:rPr>
        <w:footnoteReference w:id="12"/>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en-US"/>
        </w:rPr>
      </w:pPr>
      <w:r>
        <w:rPr>
          <w:rFonts w:ascii="Times New Roman" w:hAnsi="Times New Roman" w:eastAsia="Times New Roman"/>
          <w:bCs/>
          <w:sz w:val="24"/>
          <w:szCs w:val="24"/>
          <w:lang w:eastAsia="ru-RU"/>
        </w:rPr>
        <w:t xml:space="preserve">Осуществлять подтверждение распоряжения Клиента о переводе денежных средств, имеющего признаки осуществления </w:t>
      </w:r>
      <w:r>
        <w:rPr>
          <w:rFonts w:ascii="Times New Roman" w:hAnsi="Times New Roman" w:eastAsia="Times New Roman"/>
          <w:sz w:val="24"/>
          <w:szCs w:val="24"/>
          <w:lang w:eastAsia="ru-RU"/>
        </w:rPr>
        <w:t xml:space="preserve">ПДСБДСК, и предоставление Банку информации, что перевод денежных средств не является ПДСБДСК, в</w:t>
      </w:r>
      <w:r>
        <w:rPr>
          <w:rFonts w:ascii="Times New Roman" w:hAnsi="Times New Roman" w:eastAsia="Times New Roman"/>
          <w:bCs/>
          <w:sz w:val="24"/>
          <w:szCs w:val="24"/>
          <w:lang w:eastAsia="ru-RU"/>
        </w:rPr>
        <w:t xml:space="preserve"> срок до окончания дня, следующего за днем приостановления соответствующего распоряжения Клиента о переводе денежных средств, принимаемого Банком к исполнению, одним из способов: путем предоставления информации работнику Банка по номеру телефона</w:t>
      </w:r>
      <w:r>
        <w:rPr>
          <w:rFonts w:ascii="Times New Roman" w:hAnsi="Times New Roman" w:eastAsia="Times New Roman"/>
          <w:bCs/>
          <w:sz w:val="24"/>
          <w:szCs w:val="24"/>
          <w:vertAlign w:val="superscript"/>
          <w:lang w:eastAsia="ru-RU"/>
        </w:rPr>
        <w:footnoteReference w:id="13"/>
      </w:r>
      <w:r>
        <w:rPr>
          <w:rFonts w:ascii="Times New Roman" w:hAnsi="Times New Roman" w:eastAsia="Times New Roman"/>
          <w:bCs/>
          <w:sz w:val="24"/>
          <w:szCs w:val="24"/>
          <w:lang w:eastAsia="ru-RU"/>
        </w:rPr>
        <w:t xml:space="preserve">, указанному на официальном сайте Банка в сети интернет по адресу: </w:t>
      </w:r>
      <w:r>
        <w:rPr>
          <w:rFonts w:ascii="Times New Roman" w:hAnsi="Times New Roman" w:eastAsia="Times New Roman"/>
          <w:bCs/>
          <w:sz w:val="24"/>
          <w:szCs w:val="24"/>
          <w:lang w:eastAsia="ru-RU"/>
        </w:rPr>
        <w:fldChar w:fldCharType="begin"/>
      </w:r>
      <w:r>
        <w:rPr>
          <w:rFonts w:ascii="Times New Roman" w:hAnsi="Times New Roman" w:eastAsia="Times New Roman"/>
          <w:bCs/>
          <w:sz w:val="24"/>
          <w:szCs w:val="24"/>
          <w:lang w:eastAsia="ru-RU"/>
        </w:rPr>
        <w:instrText xml:space="preserve"> HYPERLINK "https://www.rshb.ru" </w:instrText>
      </w:r>
      <w:r>
        <w:rPr>
          <w:rFonts w:ascii="Times New Roman" w:hAnsi="Times New Roman" w:eastAsia="Times New Roman"/>
          <w:bCs/>
          <w:sz w:val="24"/>
          <w:szCs w:val="24"/>
          <w:lang w:eastAsia="ru-RU"/>
        </w:rPr>
        <w:fldChar w:fldCharType="separate"/>
      </w:r>
      <w:r>
        <w:rPr>
          <w:rFonts w:ascii="Times New Roman" w:hAnsi="Times New Roman" w:eastAsia="Times New Roman"/>
          <w:bCs/>
          <w:color w:val="0563c1"/>
          <w:sz w:val="24"/>
          <w:szCs w:val="24"/>
          <w:u w:val="single"/>
          <w:lang w:eastAsia="ru-RU"/>
        </w:rPr>
        <w:t xml:space="preserve">https://www.rshb.ru</w:t>
      </w:r>
      <w:r>
        <w:rPr>
          <w:rFonts w:ascii="Times New Roman" w:hAnsi="Times New Roman" w:eastAsia="Times New Roman"/>
          <w:bCs/>
          <w:sz w:val="24"/>
          <w:szCs w:val="24"/>
          <w:lang w:eastAsia="ru-RU"/>
        </w:rPr>
        <w:fldChar w:fldCharType="end"/>
      </w:r>
      <w:r>
        <w:rPr>
          <w:rFonts w:ascii="Times New Roman" w:hAnsi="Times New Roman" w:eastAsia="Times New Roman"/>
          <w:bCs/>
          <w:sz w:val="24"/>
          <w:szCs w:val="24"/>
          <w:lang w:eastAsia="ru-RU"/>
        </w:rPr>
        <w:t xml:space="preserve">; в письменном виде по форме, установленной в Приложении 4.5 к настоящим Условиям, </w:t>
      </w:r>
      <w:r>
        <w:rPr>
          <w:rFonts w:ascii="Times New Roman" w:hAnsi="Times New Roman" w:eastAsia="Times New Roman"/>
          <w:sz w:val="24"/>
          <w:szCs w:val="24"/>
          <w:lang w:eastAsia="en-US"/>
        </w:rPr>
        <w:t xml:space="preserve">либо в свободной форме с указанием реквизитов распоряжения Клиента о переводе денежных средств, подписанной лицом(ами), уполномоченным(ми) распоряжаться денежными средствами на счетах Клиента.</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438"/>
        <w:ind w:firstLine="709"/>
        <w:jc w:val="both"/>
        <w:spacing w:after="0" w:line="240" w:lineRule="auto"/>
        <w:tabs>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Своевременно предоставлять и обновлять контактные данные представителей Клиента, уполномоченных Клиентом подтверждать распоряжения Клиента о переводе денежных средств в случае выявления Банком признаков </w:t>
      </w:r>
      <w:r>
        <w:rPr>
          <w:rFonts w:ascii="Times New Roman" w:hAnsi="Times New Roman" w:eastAsia="Times New Roman"/>
          <w:sz w:val="24"/>
          <w:szCs w:val="24"/>
          <w:lang w:eastAsia="ru-RU"/>
        </w:rPr>
        <w:t xml:space="preserve">ПДСБДСК</w:t>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43"/>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eastAsia="Times New Roman"/>
          <w:bCs/>
          <w:sz w:val="24"/>
          <w:szCs w:val="24"/>
          <w:lang w:eastAsia="ru-RU"/>
        </w:rPr>
        <w:t xml:space="preserve">Своевременно предоставлять в Банк и обновлять информацию о номере(ах) телефона(ов) для осуществления звонков и/или отправки СМС-уведомлений, адресе электронной почты в целях информирования Клиента по основаниям, указанным в п. 4.1.10 настоящих Условий.</w:t>
      </w:r>
      <w:r>
        <w:rPr>
          <w:rFonts w:ascii="Times New Roman" w:hAnsi="Times New Roman"/>
          <w:bCs/>
          <w:sz w:val="24"/>
          <w:szCs w:val="24"/>
        </w:rPr>
      </w:r>
      <w:r>
        <w:rPr>
          <w:rFonts w:ascii="Times New Roman" w:hAnsi="Times New Roman"/>
          <w:bCs/>
          <w:sz w:val="24"/>
          <w:szCs w:val="24"/>
        </w:rPr>
      </w:r>
    </w:p>
    <w:p>
      <w:pPr>
        <w:pStyle w:val="1443"/>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iCs/>
          <w:sz w:val="24"/>
          <w:szCs w:val="24"/>
        </w:rPr>
        <w:t xml:space="preserve">4.2.</w:t>
      </w:r>
      <w:r>
        <w:rPr>
          <w:rFonts w:ascii="Times New Roman" w:hAnsi="Times New Roman"/>
          <w:iCs/>
          <w:sz w:val="24"/>
          <w:szCs w:val="24"/>
        </w:rPr>
        <w:t xml:space="preserve">9</w:t>
      </w:r>
      <w:r>
        <w:rPr>
          <w:rFonts w:ascii="Times New Roman" w:hAnsi="Times New Roman"/>
          <w:iCs/>
          <w:sz w:val="24"/>
          <w:szCs w:val="24"/>
        </w:rPr>
        <w:t xml:space="preserve">.</w:t>
      </w:r>
      <w:r>
        <w:rPr>
          <w:rFonts w:ascii="Times New Roman" w:hAnsi="Times New Roman"/>
          <w:bCs/>
          <w:sz w:val="24"/>
          <w:szCs w:val="24"/>
        </w:rPr>
        <w:t xml:space="preserve"> При наличии поставленных на учет в Банке контрактов (кредитных договоров) в рамках требований Инструкции Банка России от 16.08.2017 № 181-И </w:t>
      </w:r>
      <w:r>
        <w:rPr>
          <w:rFonts w:ascii="Times New Roman" w:hAnsi="Times New Roman"/>
          <w:sz w:val="24"/>
          <w:szCs w:val="24"/>
        </w:rPr>
        <w:t xml:space="preserve">«О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 </w:t>
      </w:r>
      <w:r>
        <w:rPr>
          <w:rFonts w:ascii="Times New Roman" w:hAnsi="Times New Roman"/>
          <w:bCs/>
          <w:sz w:val="24"/>
          <w:szCs w:val="24"/>
        </w:rPr>
        <w:t xml:space="preserve">в срок не позднее 3-х рабочих дней </w:t>
      </w:r>
      <w:r>
        <w:rPr>
          <w:rFonts w:ascii="Times New Roman" w:hAnsi="Times New Roman"/>
          <w:bCs/>
          <w:sz w:val="24"/>
          <w:szCs w:val="24"/>
        </w:rPr>
        <w:t xml:space="preserve">до</w:t>
      </w:r>
      <w:r>
        <w:rPr>
          <w:rFonts w:ascii="Times New Roman" w:hAnsi="Times New Roman"/>
          <w:bCs/>
          <w:sz w:val="24"/>
          <w:szCs w:val="24"/>
        </w:rPr>
        <w:t xml:space="preserve"> даты представления в Банк заявления о расторжении Договора, указанного в пункте </w:t>
      </w:r>
      <w:r>
        <w:rPr>
          <w:rFonts w:ascii="Times New Roman" w:hAnsi="Times New Roman"/>
          <w:bCs/>
          <w:sz w:val="24"/>
          <w:szCs w:val="24"/>
        </w:rPr>
        <w:t xml:space="preserve">9</w:t>
      </w:r>
      <w:r>
        <w:rPr>
          <w:rFonts w:ascii="Times New Roman" w:hAnsi="Times New Roman"/>
          <w:bCs/>
          <w:sz w:val="24"/>
          <w:szCs w:val="24"/>
        </w:rPr>
        <w:t xml:space="preserve">.3 настоящих Условий, для закрытия Счета в случае отсутствия иных Счетов или одновременного закрытия всех Счетов:</w:t>
      </w:r>
      <w:r>
        <w:rPr>
          <w:rFonts w:ascii="Times New Roman" w:hAnsi="Times New Roman"/>
          <w:bCs/>
          <w:sz w:val="24"/>
          <w:szCs w:val="24"/>
        </w:rPr>
      </w:r>
      <w:r>
        <w:rPr>
          <w:rFonts w:ascii="Times New Roman" w:hAnsi="Times New Roman"/>
          <w:bCs/>
          <w:sz w:val="24"/>
          <w:szCs w:val="24"/>
        </w:rPr>
      </w:r>
    </w:p>
    <w:p>
      <w:pPr>
        <w:pStyle w:val="1443"/>
        <w:ind w:left="0" w:firstLine="709"/>
        <w:jc w:val="both"/>
        <w:spacing w:after="0" w:line="240" w:lineRule="auto"/>
        <w:tabs>
          <w:tab w:val="left" w:pos="0" w:leader="none"/>
          <w:tab w:val="left" w:pos="709" w:leader="none"/>
          <w:tab w:val="left" w:pos="1134" w:leader="none"/>
        </w:tabs>
        <w:rPr>
          <w:rFonts w:ascii="Times New Roman" w:hAnsi="Times New Roman"/>
          <w:bCs/>
          <w:sz w:val="24"/>
          <w:szCs w:val="24"/>
        </w:rPr>
      </w:pPr>
      <w:r>
        <w:rPr>
          <w:rFonts w:ascii="Times New Roman" w:hAnsi="Times New Roman"/>
          <w:bCs/>
          <w:sz w:val="24"/>
          <w:szCs w:val="24"/>
        </w:rPr>
        <w:t xml:space="preserve">-</w:t>
      </w:r>
      <w:r>
        <w:rPr>
          <w:rFonts w:ascii="Times New Roman" w:hAnsi="Times New Roman"/>
          <w:bCs/>
          <w:sz w:val="24"/>
          <w:szCs w:val="24"/>
        </w:rPr>
        <w:tab/>
      </w:r>
      <w:r>
        <w:rPr>
          <w:rFonts w:ascii="Times New Roman" w:hAnsi="Times New Roman"/>
          <w:bCs/>
          <w:sz w:val="24"/>
          <w:szCs w:val="24"/>
        </w:rPr>
        <w:t xml:space="preserve">представить в Банк заявление на снятие с учета всех контрактов (кредитных договоров) по форме, установленной в Приложении 5 к Регламенту взаимодействия клиентов </w:t>
      </w:r>
      <w:r>
        <w:rPr>
          <w:rFonts w:ascii="Times New Roman" w:hAnsi="Times New Roman"/>
          <w:bCs/>
          <w:sz w:val="24"/>
          <w:szCs w:val="24"/>
        </w:rPr>
        <w:t xml:space="preserve">с </w:t>
      </w:r>
      <w:r>
        <w:rPr>
          <w:rFonts w:ascii="Times New Roman" w:hAnsi="Times New Roman"/>
          <w:bCs/>
          <w:sz w:val="24"/>
          <w:szCs w:val="24"/>
        </w:rPr>
        <w:t xml:space="preserve">АО «Россельхозбанк» при осуществлении операций, подлежащих валютному контролю (Приложение 4 к настоящим Условиям);</w:t>
      </w:r>
      <w:r>
        <w:rPr>
          <w:rFonts w:ascii="Times New Roman" w:hAnsi="Times New Roman"/>
          <w:bCs/>
          <w:sz w:val="24"/>
          <w:szCs w:val="24"/>
        </w:rPr>
      </w:r>
      <w:r>
        <w:rPr>
          <w:rFonts w:ascii="Times New Roman" w:hAnsi="Times New Roman"/>
          <w:bCs/>
          <w:sz w:val="24"/>
          <w:szCs w:val="24"/>
        </w:rPr>
      </w:r>
    </w:p>
    <w:p>
      <w:pPr>
        <w:pStyle w:val="1443"/>
        <w:ind w:left="0" w:firstLine="709"/>
        <w:jc w:val="both"/>
        <w:spacing w:after="0" w:line="240" w:lineRule="auto"/>
        <w:tabs>
          <w:tab w:val="left" w:pos="0" w:leader="none"/>
          <w:tab w:val="left" w:pos="709" w:leader="none"/>
          <w:tab w:val="left" w:pos="1134" w:leader="none"/>
        </w:tabs>
        <w:rPr>
          <w:rFonts w:ascii="Times New Roman" w:hAnsi="Times New Roman"/>
          <w:sz w:val="24"/>
          <w:szCs w:val="24"/>
        </w:rPr>
      </w:pPr>
      <w:r>
        <w:rPr>
          <w:rFonts w:ascii="Times New Roman" w:hAnsi="Times New Roman"/>
          <w:bCs/>
          <w:sz w:val="24"/>
          <w:szCs w:val="24"/>
        </w:rPr>
        <w:t xml:space="preserve">-</w:t>
      </w:r>
      <w:r>
        <w:rPr>
          <w:rFonts w:ascii="Times New Roman" w:hAnsi="Times New Roman"/>
          <w:bCs/>
          <w:sz w:val="24"/>
          <w:szCs w:val="24"/>
        </w:rPr>
        <w:tab/>
      </w:r>
      <w:r>
        <w:rPr>
          <w:rFonts w:ascii="Times New Roman" w:hAnsi="Times New Roman"/>
          <w:bCs/>
          <w:sz w:val="24"/>
          <w:szCs w:val="24"/>
        </w:rPr>
        <w:t xml:space="preserve">обеспечить в соответствии с пунктом 4.2.3 настоящих Условий наличие на Счете денежных средств в размере, достаточном для уплаты комиссионного вознаграждения, установленного Тарифами Банка за снятие контракта (кредитного договора) с учета.</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sz w:val="24"/>
          <w:szCs w:val="24"/>
        </w:rPr>
        <w:t xml:space="preserve">Положения настоящего пункта не распространяются на </w:t>
      </w:r>
      <w:r>
        <w:rPr>
          <w:rFonts w:ascii="Times New Roman" w:hAnsi="Times New Roman"/>
          <w:bCs/>
          <w:sz w:val="24"/>
          <w:szCs w:val="24"/>
        </w:rPr>
        <w:t xml:space="preserve">специальные банковские счета, транзитные валютные </w:t>
      </w:r>
      <w:r>
        <w:rPr>
          <w:rFonts w:ascii="Times New Roman" w:hAnsi="Times New Roman"/>
          <w:bCs/>
          <w:sz w:val="24"/>
          <w:szCs w:val="24"/>
        </w:rPr>
        <w:t xml:space="preserve">счета.</w:t>
      </w:r>
      <w:r>
        <w:rPr>
          <w:rFonts w:ascii="Times New Roman" w:hAnsi="Times New Roman"/>
          <w:bCs/>
          <w:sz w:val="24"/>
          <w:szCs w:val="24"/>
        </w:rPr>
      </w:r>
      <w:r>
        <w:rPr>
          <w:rFonts w:ascii="Times New Roman" w:hAnsi="Times New Roman"/>
          <w:bCs/>
          <w:sz w:val="24"/>
          <w:szCs w:val="24"/>
        </w:rPr>
      </w:r>
    </w:p>
    <w:p>
      <w:pPr>
        <w:pStyle w:val="1443"/>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4.2.10. Не осуществлять операции по Счету в целях осуществления Клиентом видов деятельности, подлежащих лицензированию </w:t>
      </w:r>
      <w:r>
        <w:rPr>
          <w:rFonts w:ascii="Times New Roman" w:hAnsi="Times New Roman"/>
          <w:sz w:val="24"/>
          <w:szCs w:val="24"/>
        </w:rPr>
        <w:t xml:space="preserve">в соответствии с законодательством Российской Федерации без полученной лицензии и не оказывать услуги с использованием сайта в сети интернет, в случае, если доменное имя этого сайта, указатель страницы этого сайта содержатся в Едином реестре доменных имен.</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560" w:leader="none"/>
        </w:tabs>
        <w:rPr>
          <w:rFonts w:ascii="Times New Roman" w:hAnsi="Times New Roman"/>
          <w:sz w:val="24"/>
          <w:szCs w:val="24"/>
        </w:rPr>
      </w:pPr>
      <w:r>
        <w:rPr>
          <w:rFonts w:ascii="Times New Roman" w:hAnsi="Times New Roman"/>
          <w:sz w:val="24"/>
          <w:szCs w:val="24"/>
        </w:rPr>
        <w:t xml:space="preserve">4.2.11.</w:t>
        <w:tab/>
      </w:r>
      <w:r>
        <w:rPr>
          <w:rFonts w:ascii="Times New Roman" w:hAnsi="Times New Roman"/>
          <w:sz w:val="24"/>
          <w:szCs w:val="24"/>
        </w:rPr>
        <w:t xml:space="preserve">Предоставлять </w:t>
      </w:r>
      <w:r>
        <w:rPr>
          <w:rFonts w:ascii="Times New Roman" w:hAnsi="Times New Roman"/>
          <w:sz w:val="24"/>
          <w:szCs w:val="24"/>
        </w:rPr>
        <w:t xml:space="preserve">в Подразделение Банка</w:t>
      </w:r>
      <w:r>
        <w:rPr>
          <w:rFonts w:ascii="Times New Roman" w:hAnsi="Times New Roman"/>
          <w:sz w:val="24"/>
          <w:szCs w:val="24"/>
        </w:rPr>
        <w:t xml:space="preserve"> </w:t>
      </w:r>
      <w:r>
        <w:rPr>
          <w:rFonts w:ascii="Times New Roman" w:hAnsi="Times New Roman"/>
          <w:sz w:val="24"/>
          <w:szCs w:val="24"/>
        </w:rPr>
        <w:t xml:space="preserve">документы/сведения по запросу Банка в установленные Банком сроки.</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560" w:leader="none"/>
        </w:tabs>
        <w:rPr>
          <w:rFonts w:ascii="Times New Roman" w:hAnsi="Times New Roman"/>
          <w:sz w:val="24"/>
          <w:szCs w:val="24"/>
        </w:rPr>
      </w:pPr>
      <w:r>
        <w:rPr>
          <w:rFonts w:ascii="Times New Roman" w:hAnsi="Times New Roman"/>
          <w:sz w:val="24"/>
          <w:szCs w:val="24"/>
        </w:rPr>
        <w:t xml:space="preserve">4.2.12.</w:t>
        <w:tab/>
      </w:r>
      <w:r>
        <w:rPr>
          <w:rFonts w:ascii="Times New Roman" w:hAnsi="Times New Roman"/>
          <w:sz w:val="24"/>
          <w:szCs w:val="24"/>
        </w:rPr>
        <w:t xml:space="preserve">При запросе Банка в соответствии с требованиями пункта 5.1.9 настоящих Условий незамедлительно представить в Ба</w:t>
      </w:r>
      <w:r>
        <w:rPr>
          <w:rFonts w:ascii="Times New Roman" w:hAnsi="Times New Roman"/>
          <w:sz w:val="24"/>
          <w:szCs w:val="24"/>
        </w:rPr>
        <w:t xml:space="preserve">нк сведения и/или документы об урегулировании корпоративного спора, а также актуальные документы, 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560" w:leader="none"/>
        </w:tabs>
        <w:rPr>
          <w:rFonts w:ascii="Times New Roman" w:hAnsi="Times New Roman"/>
          <w:sz w:val="24"/>
          <w:szCs w:val="24"/>
        </w:rPr>
      </w:pPr>
      <w:r>
        <w:rPr>
          <w:rFonts w:ascii="Times New Roman" w:hAnsi="Times New Roman"/>
          <w:sz w:val="24"/>
          <w:szCs w:val="24"/>
        </w:rPr>
        <w:t xml:space="preserve">4.2.13.</w:t>
        <w:tab/>
      </w:r>
      <w:r>
        <w:rPr>
          <w:rFonts w:ascii="Times New Roman" w:hAnsi="Times New Roman"/>
          <w:sz w:val="24"/>
          <w:szCs w:val="24"/>
        </w:rPr>
        <w:t xml:space="preserve">Предоставить в Банк Карточку в случае ее отсутствия для последующего предоставлением в Банк распоряжения о переводе денежных средств на бумажном носителе и осуществления кассовых операций.</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560" w:leader="none"/>
        </w:tabs>
        <w:rPr>
          <w:rFonts w:ascii="Times New Roman" w:hAnsi="Times New Roman"/>
          <w:sz w:val="24"/>
          <w:szCs w:val="24"/>
        </w:rPr>
      </w:pPr>
      <w:r>
        <w:rPr>
          <w:rFonts w:ascii="Times New Roman" w:hAnsi="Times New Roman"/>
          <w:sz w:val="24"/>
          <w:szCs w:val="24"/>
        </w:rPr>
        <w:t xml:space="preserve">4.2.14</w:t>
      </w:r>
      <w:r>
        <w:rPr>
          <w:rFonts w:ascii="Times New Roman" w:hAnsi="Times New Roman"/>
          <w:sz w:val="24"/>
          <w:szCs w:val="24"/>
        </w:rPr>
        <w:t xml:space="preserve">.</w:t>
        <w:tab/>
      </w:r>
      <w:r>
        <w:rPr>
          <w:rFonts w:ascii="Times New Roman" w:hAnsi="Times New Roman"/>
          <w:sz w:val="24"/>
          <w:szCs w:val="24"/>
        </w:rPr>
        <w:t xml:space="preserve">При замене карточки с образцами подписей и оттиска печати предоставлять новую карточку с образцами подписей и оттиска печати с подтверждающими полномочия документами в Подразделение Банка по месту открытия Счета.</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0" w:leader="none"/>
          <w:tab w:val="left" w:pos="851" w:leader="none"/>
          <w:tab w:val="left" w:pos="1560" w:leader="none"/>
          <w:tab w:val="left" w:pos="4253" w:leader="none"/>
        </w:tabs>
        <w:rPr>
          <w:rFonts w:ascii="Times New Roman" w:hAnsi="Times New Roman"/>
          <w:bCs/>
          <w:sz w:val="24"/>
          <w:szCs w:val="24"/>
        </w:rPr>
      </w:pPr>
      <w:r>
        <w:rPr>
          <w:rFonts w:ascii="Times New Roman" w:hAnsi="Times New Roman"/>
          <w:bCs/>
          <w:sz w:val="24"/>
          <w:szCs w:val="24"/>
        </w:rPr>
        <w:t xml:space="preserve">4.2.</w:t>
      </w:r>
      <w:r>
        <w:rPr>
          <w:rFonts w:ascii="Times New Roman" w:hAnsi="Times New Roman"/>
          <w:bCs/>
          <w:sz w:val="24"/>
          <w:szCs w:val="24"/>
        </w:rPr>
        <w:t xml:space="preserve">15</w:t>
      </w:r>
      <w:r>
        <w:rPr>
          <w:rFonts w:ascii="Times New Roman" w:hAnsi="Times New Roman"/>
          <w:bCs/>
          <w:sz w:val="24"/>
          <w:szCs w:val="24"/>
        </w:rPr>
        <w:t xml:space="preserve">.</w:t>
        <w:tab/>
      </w:r>
      <w:r>
        <w:rPr>
          <w:rFonts w:ascii="Times New Roman" w:hAnsi="Times New Roman"/>
          <w:bCs/>
          <w:sz w:val="24"/>
          <w:szCs w:val="24"/>
        </w:rPr>
        <w:t xml:space="preserve">Предоставить в письменной форме в Подразделение Банка действующий адрес электронной почты</w:t>
      </w:r>
      <w:r>
        <w:rPr>
          <w:rFonts w:ascii="Times New Roman" w:hAnsi="Times New Roman"/>
          <w:bCs/>
          <w:sz w:val="24"/>
          <w:szCs w:val="24"/>
          <w:vertAlign w:val="superscript"/>
        </w:rPr>
        <w:footnoteReference w:id="14"/>
      </w:r>
      <w:r>
        <w:rPr>
          <w:rFonts w:ascii="Times New Roman" w:hAnsi="Times New Roman"/>
          <w:bCs/>
          <w:sz w:val="24"/>
          <w:szCs w:val="24"/>
        </w:rPr>
        <w:t xml:space="preserve">, который в соответствии с пунктом 2.10 настоящих Условий будет использован Банком для направления Клиенту запросов, сообщений, уведомлений исключительно в части исполнения требований Федерального закона № 115-ФЗ </w:t>
        <w:br w:type="textWrapping" w:clear="all"/>
        <w:t xml:space="preserve">по обновлению сведений, полученных в ре</w:t>
      </w:r>
      <w:r>
        <w:rPr>
          <w:rFonts w:ascii="Times New Roman" w:hAnsi="Times New Roman"/>
          <w:bCs/>
          <w:sz w:val="24"/>
          <w:szCs w:val="24"/>
        </w:rPr>
        <w:t xml:space="preserve">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rFonts w:ascii="Times New Roman" w:hAnsi="Times New Roman"/>
          <w:bCs/>
          <w:sz w:val="24"/>
          <w:szCs w:val="24"/>
        </w:rPr>
      </w:r>
      <w:r>
        <w:rPr>
          <w:rFonts w:ascii="Times New Roman" w:hAnsi="Times New Roman"/>
          <w:bCs/>
          <w:sz w:val="24"/>
          <w:szCs w:val="24"/>
        </w:rPr>
      </w:r>
    </w:p>
    <w:p>
      <w:pPr>
        <w:pStyle w:val="1438"/>
        <w:ind w:firstLine="709"/>
        <w:jc w:val="both"/>
        <w:spacing w:after="0" w:line="240" w:lineRule="auto"/>
        <w:tabs>
          <w:tab w:val="left" w:pos="0" w:leader="none"/>
          <w:tab w:val="left" w:pos="851" w:leader="none"/>
          <w:tab w:val="left" w:pos="1560" w:leader="none"/>
          <w:tab w:val="left" w:pos="4253" w:leader="none"/>
        </w:tabs>
        <w:rPr>
          <w:rFonts w:ascii="Times New Roman" w:hAnsi="Times New Roman"/>
          <w:bCs/>
          <w:sz w:val="24"/>
          <w:szCs w:val="24"/>
        </w:rPr>
      </w:pPr>
      <w:r>
        <w:rPr>
          <w:rFonts w:ascii="Times New Roman" w:hAnsi="Times New Roman"/>
          <w:bCs/>
          <w:sz w:val="24"/>
          <w:szCs w:val="24"/>
        </w:rPr>
        <w:t xml:space="preserve">4.2.16</w:t>
      </w:r>
      <w:r>
        <w:rPr>
          <w:rFonts w:ascii="Times New Roman" w:hAnsi="Times New Roman"/>
          <w:bCs/>
          <w:sz w:val="24"/>
          <w:szCs w:val="24"/>
        </w:rPr>
        <w:t xml:space="preserve">.</w:t>
      </w:r>
      <w:r>
        <w:rPr>
          <w:rFonts w:ascii="Times New Roman" w:hAnsi="Times New Roman"/>
          <w:bCs/>
          <w:sz w:val="24"/>
          <w:szCs w:val="24"/>
        </w:rPr>
        <w:tab/>
      </w:r>
      <w:r>
        <w:rPr>
          <w:rFonts w:ascii="Times New Roman" w:hAnsi="Times New Roman"/>
          <w:bCs/>
          <w:sz w:val="24"/>
          <w:szCs w:val="24"/>
        </w:rPr>
        <w:t xml:space="preserve">Незамедлительно в письменной форме на основании отдельного заявления </w:t>
        <w:br w:type="textWrapping" w:clear="all"/>
        <w:t xml:space="preserve">по форме Банка информировать Подразделение Банка об изменении адреса электронной почты, предоставленного Клиентом в Банк</w:t>
      </w:r>
      <w:r>
        <w:rPr>
          <w:rFonts w:ascii="Times New Roman" w:hAnsi="Times New Roman"/>
          <w:bCs/>
          <w:sz w:val="24"/>
          <w:szCs w:val="24"/>
        </w:rPr>
        <w:t xml:space="preserve"> в соответствии с пунктом 4.2.15</w:t>
      </w:r>
      <w:r>
        <w:rPr>
          <w:rFonts w:ascii="Times New Roman" w:hAnsi="Times New Roman"/>
          <w:bCs/>
          <w:sz w:val="24"/>
          <w:szCs w:val="24"/>
        </w:rPr>
        <w:t xml:space="preserve"> настоящих Условий.</w:t>
      </w:r>
      <w:r>
        <w:rPr>
          <w:rFonts w:ascii="Times New Roman" w:hAnsi="Times New Roman"/>
          <w:bCs/>
          <w:sz w:val="24"/>
          <w:szCs w:val="24"/>
        </w:rPr>
      </w:r>
      <w:r>
        <w:rPr>
          <w:rFonts w:ascii="Times New Roman" w:hAnsi="Times New Roman"/>
          <w:bCs/>
          <w:sz w:val="24"/>
          <w:szCs w:val="24"/>
        </w:rPr>
      </w:r>
    </w:p>
    <w:p>
      <w:pPr>
        <w:pStyle w:val="1438"/>
        <w:ind w:firstLine="709"/>
        <w:jc w:val="both"/>
        <w:spacing w:after="0" w:line="240" w:lineRule="auto"/>
        <w:tabs>
          <w:tab w:val="left" w:pos="0" w:leader="none"/>
          <w:tab w:val="left" w:pos="851" w:leader="none"/>
          <w:tab w:val="left" w:pos="1560" w:leader="none"/>
          <w:tab w:val="left" w:pos="4253" w:leader="none"/>
        </w:tabs>
        <w:rPr>
          <w:rFonts w:ascii="Times New Roman" w:hAnsi="Times New Roman"/>
          <w:bCs/>
          <w:sz w:val="24"/>
          <w:szCs w:val="24"/>
        </w:rPr>
      </w:pPr>
      <w:r>
        <w:rPr>
          <w:rFonts w:ascii="Times New Roman" w:hAnsi="Times New Roman"/>
          <w:bCs/>
          <w:sz w:val="24"/>
          <w:szCs w:val="24"/>
        </w:rPr>
        <w:t xml:space="preserve">4.2.17</w:t>
      </w:r>
      <w:r>
        <w:rPr>
          <w:rFonts w:ascii="Times New Roman" w:hAnsi="Times New Roman"/>
          <w:bCs/>
          <w:sz w:val="24"/>
          <w:szCs w:val="24"/>
        </w:rPr>
        <w:t xml:space="preserve">.</w:t>
      </w:r>
      <w:r>
        <w:rPr>
          <w:rFonts w:ascii="Times New Roman" w:hAnsi="Times New Roman"/>
          <w:bCs/>
          <w:sz w:val="24"/>
          <w:szCs w:val="24"/>
        </w:rPr>
        <w:tab/>
      </w:r>
      <w:r>
        <w:rPr>
          <w:rFonts w:ascii="Times New Roman" w:hAnsi="Times New Roman"/>
          <w:bCs/>
          <w:sz w:val="24"/>
          <w:szCs w:val="24"/>
        </w:rPr>
        <w:t xml:space="preserve">С целью обеспечения своевременного получения запросов, сообщений, уведомлений от Банка, Клиент обязуется ежедневно отслеживать получение от Банка информации, направленной Банком на адрес электронной почты Клиента, предоставленный Клиентом</w:t>
      </w:r>
      <w:r>
        <w:rPr>
          <w:rFonts w:ascii="Times New Roman" w:hAnsi="Times New Roman"/>
          <w:bCs/>
          <w:sz w:val="24"/>
          <w:szCs w:val="24"/>
        </w:rPr>
        <w:t xml:space="preserve"> в соответствии с пунктом 4.2.15</w:t>
      </w:r>
      <w:r>
        <w:rPr>
          <w:rFonts w:ascii="Times New Roman" w:hAnsi="Times New Roman"/>
          <w:bCs/>
          <w:sz w:val="24"/>
          <w:szCs w:val="24"/>
        </w:rPr>
        <w:t xml:space="preserve"> настоящих Условий.</w:t>
      </w:r>
      <w:r>
        <w:rPr>
          <w:rFonts w:ascii="Times New Roman" w:hAnsi="Times New Roman"/>
          <w:bCs/>
          <w:sz w:val="24"/>
          <w:szCs w:val="24"/>
        </w:rPr>
      </w:r>
      <w:r>
        <w:rPr>
          <w:rFonts w:ascii="Times New Roman" w:hAnsi="Times New Roman"/>
          <w:bCs/>
          <w:sz w:val="24"/>
          <w:szCs w:val="24"/>
        </w:rPr>
      </w:r>
    </w:p>
    <w:p>
      <w:pPr>
        <w:pStyle w:val="1443"/>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bCs/>
          <w:sz w:val="24"/>
          <w:szCs w:val="24"/>
        </w:rPr>
        <w:t xml:space="preserve">4</w:t>
      </w:r>
      <w:r>
        <w:rPr>
          <w:rFonts w:ascii="Times New Roman" w:hAnsi="Times New Roman"/>
          <w:bCs/>
          <w:sz w:val="24"/>
          <w:szCs w:val="24"/>
        </w:rPr>
        <w:t xml:space="preserve">.2.18</w:t>
      </w:r>
      <w:r>
        <w:rPr>
          <w:rFonts w:ascii="Times New Roman" w:hAnsi="Times New Roman"/>
          <w:bCs/>
          <w:sz w:val="24"/>
          <w:szCs w:val="24"/>
        </w:rPr>
        <w:t xml:space="preserve">.</w:t>
        <w:tab/>
      </w:r>
      <w:r>
        <w:rPr>
          <w:rFonts w:ascii="Times New Roman" w:hAnsi="Times New Roman"/>
          <w:bCs/>
          <w:sz w:val="24"/>
          <w:szCs w:val="24"/>
        </w:rPr>
        <w:t xml:space="preserve">Банк не несет ответственности за возможные убытки Клиента, причиненные неосведомленностью Клиента, в случае несоблюдения Клиентом требований пункто</w:t>
      </w:r>
      <w:r>
        <w:rPr>
          <w:rFonts w:ascii="Times New Roman" w:hAnsi="Times New Roman"/>
          <w:bCs/>
          <w:sz w:val="24"/>
          <w:szCs w:val="24"/>
        </w:rPr>
        <w:t xml:space="preserve">в 4.2.16, 4.2.17</w:t>
      </w:r>
      <w:r>
        <w:rPr>
          <w:rFonts w:ascii="Times New Roman" w:hAnsi="Times New Roman"/>
          <w:bCs/>
          <w:sz w:val="24"/>
          <w:szCs w:val="24"/>
        </w:rPr>
        <w:t xml:space="preserve"> настоящих Условий.</w:t>
      </w:r>
      <w:r>
        <w:rPr>
          <w:rFonts w:ascii="Times New Roman" w:hAnsi="Times New Roman"/>
          <w:bCs/>
          <w:sz w:val="24"/>
          <w:szCs w:val="24"/>
        </w:rPr>
      </w:r>
      <w:r>
        <w:rPr>
          <w:rFonts w:ascii="Times New Roman" w:hAnsi="Times New Roman"/>
          <w:bCs/>
          <w:sz w:val="24"/>
          <w:szCs w:val="24"/>
        </w:rPr>
      </w:r>
    </w:p>
    <w:p>
      <w:pPr>
        <w:pStyle w:val="1443"/>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bCs/>
          <w:sz w:val="24"/>
          <w:szCs w:val="24"/>
        </w:rPr>
        <w:t xml:space="preserve">4.2.19.</w:t>
        <w:tab/>
      </w:r>
      <w:r>
        <w:rPr>
          <w:rFonts w:ascii="Times New Roman" w:hAnsi="Times New Roman"/>
          <w:bCs/>
          <w:sz w:val="24"/>
          <w:szCs w:val="24"/>
        </w:rPr>
        <w:t xml:space="preserve">Предоставлять по запросу Банка в обозначенные сроки все необходимые сведения и (или) подтверждающие документы, необходимые Банку в рамках исполне</w:t>
      </w:r>
      <w:r>
        <w:rPr>
          <w:rFonts w:ascii="Times New Roman" w:hAnsi="Times New Roman"/>
          <w:bCs/>
          <w:sz w:val="24"/>
          <w:szCs w:val="24"/>
        </w:rPr>
        <w:t xml:space="preserve">ния требований законодательства Российской Федерации в области специальных экономических мер, выполнять иные требования в рамках принимаемых Банком мер для соблюдения требований законодательства Российской Федерации в области специальных экономических мер.</w:t>
      </w:r>
      <w:r>
        <w:rPr>
          <w:rFonts w:ascii="Times New Roman" w:hAnsi="Times New Roman"/>
          <w:bCs/>
          <w:sz w:val="24"/>
          <w:szCs w:val="24"/>
        </w:rPr>
      </w:r>
      <w:r>
        <w:rPr>
          <w:rFonts w:ascii="Times New Roman" w:hAnsi="Times New Roman"/>
          <w:bCs/>
          <w:sz w:val="24"/>
          <w:szCs w:val="24"/>
        </w:rPr>
      </w:r>
    </w:p>
    <w:p>
      <w:pPr>
        <w:pStyle w:val="1443"/>
        <w:ind w:left="0"/>
        <w:jc w:val="center"/>
        <w:spacing w:before="120" w:after="120" w:line="240" w:lineRule="auto"/>
        <w:tabs>
          <w:tab w:val="left" w:pos="0" w:leader="none"/>
          <w:tab w:val="left" w:pos="709" w:leader="none"/>
        </w:tabs>
        <w:rPr>
          <w:rFonts w:ascii="Times New Roman" w:hAnsi="Times New Roman"/>
          <w:b/>
          <w:sz w:val="24"/>
          <w:szCs w:val="24"/>
        </w:rPr>
      </w:pPr>
      <w:r>
        <w:rPr>
          <w:rFonts w:ascii="Times New Roman" w:hAnsi="Times New Roman"/>
          <w:b/>
          <w:sz w:val="24"/>
          <w:szCs w:val="24"/>
        </w:rPr>
        <w:t xml:space="preserve">5. </w:t>
      </w:r>
      <w:r>
        <w:rPr>
          <w:rFonts w:ascii="Times New Roman" w:hAnsi="Times New Roman"/>
          <w:b/>
          <w:sz w:val="24"/>
          <w:szCs w:val="24"/>
        </w:rPr>
        <w:t xml:space="preserve">Права Сторон</w:t>
      </w:r>
      <w:r>
        <w:rPr>
          <w:rFonts w:ascii="Times New Roman" w:hAnsi="Times New Roman"/>
          <w:b/>
          <w:sz w:val="24"/>
          <w:szCs w:val="24"/>
        </w:rPr>
      </w:r>
      <w:r>
        <w:rPr>
          <w:rFonts w:ascii="Times New Roman" w:hAnsi="Times New Roman"/>
          <w:b/>
          <w:sz w:val="24"/>
          <w:szCs w:val="24"/>
        </w:rPr>
      </w:r>
    </w:p>
    <w:p>
      <w:pPr>
        <w:pStyle w:val="1443"/>
        <w:ind w:left="0" w:firstLine="709"/>
        <w:jc w:val="both"/>
        <w:spacing w:after="0" w:line="240" w:lineRule="auto"/>
        <w:tabs>
          <w:tab w:val="left" w:pos="0" w:leader="none"/>
          <w:tab w:val="left" w:pos="1276" w:leader="none"/>
        </w:tabs>
        <w:rPr>
          <w:rFonts w:ascii="Times New Roman" w:hAnsi="Times New Roman"/>
          <w:b/>
          <w:sz w:val="24"/>
          <w:szCs w:val="24"/>
        </w:rPr>
      </w:pPr>
      <w:r>
        <w:rPr>
          <w:rFonts w:ascii="Times New Roman" w:hAnsi="Times New Roman"/>
          <w:sz w:val="24"/>
          <w:szCs w:val="24"/>
        </w:rPr>
        <w:t xml:space="preserve">5.1.</w:t>
      </w:r>
      <w:r>
        <w:rPr>
          <w:rFonts w:ascii="Times New Roman" w:hAnsi="Times New Roman"/>
          <w:b/>
          <w:sz w:val="24"/>
          <w:szCs w:val="24"/>
        </w:rPr>
        <w:tab/>
      </w:r>
      <w:r>
        <w:rPr>
          <w:rFonts w:ascii="Times New Roman" w:hAnsi="Times New Roman"/>
          <w:b/>
          <w:sz w:val="24"/>
          <w:szCs w:val="24"/>
        </w:rPr>
        <w:t xml:space="preserve">Банк имеет право:</w:t>
      </w:r>
      <w:r>
        <w:rPr>
          <w:rFonts w:ascii="Times New Roman" w:hAnsi="Times New Roman"/>
          <w:b/>
          <w:sz w:val="24"/>
          <w:szCs w:val="24"/>
        </w:rPr>
      </w:r>
      <w:r>
        <w:rPr>
          <w:rFonts w:ascii="Times New Roman" w:hAnsi="Times New Roman"/>
          <w:b/>
          <w:sz w:val="24"/>
          <w:szCs w:val="24"/>
        </w:rPr>
      </w:r>
    </w:p>
    <w:p>
      <w:pPr>
        <w:pStyle w:val="1443"/>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5.1.1.</w:t>
      </w:r>
      <w:r>
        <w:rPr>
          <w:rFonts w:ascii="Times New Roman" w:hAnsi="Times New Roman"/>
          <w:b/>
          <w:sz w:val="24"/>
          <w:szCs w:val="24"/>
        </w:rPr>
        <w:tab/>
      </w:r>
      <w:r>
        <w:rPr>
          <w:rFonts w:ascii="Times New Roman" w:hAnsi="Times New Roman"/>
          <w:sz w:val="24"/>
          <w:szCs w:val="24"/>
        </w:rPr>
        <w:t xml:space="preserve">Списывать</w:t>
      </w:r>
      <w:r>
        <w:rPr>
          <w:rFonts w:ascii="Times New Roman" w:hAnsi="Times New Roman"/>
          <w:sz w:val="24"/>
          <w:szCs w:val="24"/>
        </w:rPr>
        <w:t xml:space="preserve"> со Счета Клиента</w:t>
      </w:r>
      <w:r>
        <w:rPr>
          <w:rFonts w:ascii="Times New Roman" w:hAnsi="Times New Roman"/>
          <w:sz w:val="24"/>
          <w:szCs w:val="24"/>
        </w:rPr>
        <w:t xml:space="preserve"> без</w:t>
      </w:r>
      <w:r>
        <w:rPr>
          <w:rFonts w:ascii="Times New Roman" w:hAnsi="Times New Roman"/>
          <w:sz w:val="24"/>
          <w:szCs w:val="24"/>
        </w:rPr>
        <w:t xml:space="preserve"> его</w:t>
      </w:r>
      <w:r>
        <w:rPr>
          <w:rFonts w:ascii="Times New Roman" w:hAnsi="Times New Roman"/>
          <w:sz w:val="24"/>
          <w:szCs w:val="24"/>
        </w:rPr>
        <w:t xml:space="preserve"> </w:t>
      </w:r>
      <w:r>
        <w:rPr>
          <w:rFonts w:ascii="Times New Roman" w:hAnsi="Times New Roman"/>
          <w:sz w:val="24"/>
          <w:szCs w:val="24"/>
        </w:rPr>
        <w:t xml:space="preserve">дополнитель</w:t>
      </w:r>
      <w:r>
        <w:rPr>
          <w:rFonts w:ascii="Times New Roman" w:hAnsi="Times New Roman"/>
          <w:sz w:val="24"/>
          <w:szCs w:val="24"/>
        </w:rPr>
        <w:t xml:space="preserve">ного распоряжения</w:t>
      </w:r>
      <w:r>
        <w:rPr>
          <w:rFonts w:ascii="Times New Roman" w:hAnsi="Times New Roman"/>
          <w:sz w:val="24"/>
          <w:szCs w:val="24"/>
        </w:rPr>
        <w:t xml:space="preserve"> на основании расчетных документов, в том числе банковского ордера:</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1701" w:leader="none"/>
        </w:tabs>
        <w:rPr>
          <w:rFonts w:ascii="Times New Roman" w:hAnsi="Times New Roman"/>
          <w:sz w:val="24"/>
          <w:szCs w:val="24"/>
        </w:rPr>
      </w:pPr>
      <w:r>
        <w:rPr>
          <w:rFonts w:ascii="Times New Roman" w:hAnsi="Times New Roman"/>
          <w:sz w:val="24"/>
          <w:szCs w:val="24"/>
        </w:rPr>
        <w:t xml:space="preserve">5.1.1</w:t>
      </w:r>
      <w:r>
        <w:rPr>
          <w:rFonts w:ascii="Times New Roman" w:hAnsi="Times New Roman"/>
          <w:sz w:val="24"/>
          <w:szCs w:val="24"/>
        </w:rPr>
        <w:t xml:space="preserve">.1.</w:t>
      </w:r>
      <w:r>
        <w:rPr>
          <w:rFonts w:ascii="Times New Roman" w:hAnsi="Times New Roman"/>
          <w:sz w:val="24"/>
          <w:szCs w:val="24"/>
        </w:rPr>
        <w:tab/>
      </w:r>
      <w:r>
        <w:rPr>
          <w:rFonts w:ascii="Times New Roman" w:hAnsi="Times New Roman"/>
          <w:sz w:val="24"/>
          <w:szCs w:val="24"/>
        </w:rPr>
        <w:t xml:space="preserve">Сумму комиссионного вознаграждения за представленные по Счету банковские услуги (кроме счетов, по которым в соответстви</w:t>
      </w:r>
      <w:r>
        <w:rPr>
          <w:rFonts w:ascii="Times New Roman" w:hAnsi="Times New Roman"/>
          <w:sz w:val="24"/>
          <w:szCs w:val="24"/>
        </w:rPr>
        <w:t xml:space="preserve">и с настоящими Условиями оплата комиссионного вознаграждения Банка производится с иного счета) в срок и размерах, установленных Тарифами Банка, в том числе плату за фактическое возмещение телеграфных расходов в соответствии с текущими тарифами Банка России</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56"/>
        <w:jc w:val="both"/>
        <w:tabs>
          <w:tab w:val="left" w:pos="0" w:leader="none"/>
          <w:tab w:val="left" w:pos="1134" w:leader="none"/>
        </w:tabs>
        <w:rPr>
          <w:lang w:val="ru-RU"/>
        </w:rPr>
      </w:pPr>
      <w:r>
        <w:t xml:space="preserve">В случае недостаточности денежных средств на Счете, по которому совершена операция и (или) предоставлена услуга, денежные средства списываются с иного Счета (кроме Счетов, по кото</w:t>
      </w:r>
      <w:r>
        <w:t xml:space="preserve">рым в соответствии с законодательством Российской Федерации запрещено списание денежных средств на указанные цели, и счетов по депозиту). В случае если валюта иного Счета отлична от валюты задолженности Клиента по оплате комиссионного вознаграждения, Банк </w:t>
      </w:r>
      <w:r>
        <w:t xml:space="preserve">осуществляет конвертацию денежных средств в</w:t>
      </w:r>
      <w:r>
        <w:t xml:space="preserve"> сумме, эквивалентной сумме задолженности Клиента по курсу Банка России на день осуществления конвертации денежных средств</w:t>
      </w:r>
      <w:r>
        <w:rPr>
          <w:lang w:val="ru-RU"/>
        </w:rPr>
        <w:t xml:space="preserve">.</w:t>
      </w:r>
      <w:r>
        <w:rPr>
          <w:lang w:val="ru-RU"/>
        </w:rPr>
      </w:r>
      <w:r>
        <w:rPr>
          <w:lang w:val="ru-RU"/>
        </w:rPr>
      </w:r>
    </w:p>
    <w:p>
      <w:pPr>
        <w:pStyle w:val="1443"/>
        <w:ind w:left="0" w:firstLine="709"/>
        <w:jc w:val="both"/>
        <w:spacing w:after="0" w:line="240" w:lineRule="auto"/>
        <w:tabs>
          <w:tab w:val="left" w:pos="0" w:leader="none"/>
          <w:tab w:val="left" w:pos="1560" w:leader="none"/>
        </w:tabs>
        <w:rPr>
          <w:rFonts w:ascii="Times New Roman" w:hAnsi="Times New Roman"/>
          <w:sz w:val="24"/>
          <w:szCs w:val="24"/>
        </w:rPr>
      </w:pPr>
      <w:r>
        <w:rPr>
          <w:rFonts w:ascii="Times New Roman" w:hAnsi="Times New Roman"/>
          <w:sz w:val="24"/>
          <w:szCs w:val="24"/>
        </w:rPr>
        <w:t xml:space="preserve">5.1.1.2</w:t>
      </w:r>
      <w:r>
        <w:rPr>
          <w:rFonts w:ascii="Times New Roman" w:hAnsi="Times New Roman"/>
          <w:sz w:val="24"/>
          <w:szCs w:val="24"/>
        </w:rPr>
        <w:t xml:space="preserve">.</w:t>
        <w:tab/>
      </w:r>
      <w:r>
        <w:rPr>
          <w:rFonts w:ascii="Times New Roman" w:hAnsi="Times New Roman"/>
          <w:sz w:val="24"/>
          <w:szCs w:val="24"/>
        </w:rPr>
        <w:t xml:space="preserve">С</w:t>
      </w:r>
      <w:r>
        <w:rPr>
          <w:rFonts w:ascii="Times New Roman" w:hAnsi="Times New Roman"/>
          <w:sz w:val="24"/>
          <w:szCs w:val="24"/>
        </w:rPr>
        <w:t xml:space="preserve">умму</w:t>
      </w:r>
      <w:r>
        <w:rPr>
          <w:rFonts w:ascii="Times New Roman" w:hAnsi="Times New Roman"/>
          <w:sz w:val="24"/>
          <w:szCs w:val="24"/>
        </w:rPr>
        <w:t xml:space="preserve"> денежных средств, ошибочно зачисленных на Счет Клиента, в том числе ошибочно зачисленных на Транзитный валютный счет Клиента.</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560" w:leader="none"/>
        </w:tabs>
        <w:rPr>
          <w:rFonts w:ascii="Times New Roman" w:hAnsi="Times New Roman"/>
          <w:sz w:val="24"/>
          <w:szCs w:val="24"/>
        </w:rPr>
      </w:pPr>
      <w:r>
        <w:rPr>
          <w:rFonts w:ascii="Times New Roman" w:hAnsi="Times New Roman"/>
          <w:sz w:val="24"/>
          <w:szCs w:val="24"/>
        </w:rPr>
        <w:t xml:space="preserve">5.1.1.3</w:t>
      </w:r>
      <w:r>
        <w:rPr>
          <w:rFonts w:ascii="Times New Roman" w:hAnsi="Times New Roman"/>
          <w:sz w:val="24"/>
          <w:szCs w:val="24"/>
        </w:rPr>
        <w:t xml:space="preserve">.</w:t>
        <w:tab/>
        <w:t xml:space="preserve">Суммы, причитающиеся Банку, по иным договорам, в том числе по кредитным договорам, договорам поручительства, договорам комиссии, договорам поручения, заключенным между Банком и Клиентом (</w:t>
      </w:r>
      <w:r>
        <w:rPr>
          <w:rFonts w:ascii="Times New Roman" w:hAnsi="Times New Roman"/>
          <w:sz w:val="24"/>
          <w:szCs w:val="24"/>
        </w:rPr>
        <w:t xml:space="preserve">данное условие не действует в отношении </w:t>
      </w:r>
      <w:r>
        <w:rPr>
          <w:rFonts w:ascii="Times New Roman" w:hAnsi="Times New Roman"/>
          <w:sz w:val="24"/>
          <w:szCs w:val="24"/>
        </w:rPr>
        <w:t xml:space="preserve">С</w:t>
      </w:r>
      <w:r>
        <w:rPr>
          <w:rFonts w:ascii="Times New Roman" w:hAnsi="Times New Roman"/>
          <w:sz w:val="24"/>
          <w:szCs w:val="24"/>
        </w:rPr>
        <w:t xml:space="preserve">четов</w:t>
      </w:r>
      <w:r>
        <w:rPr>
          <w:rFonts w:ascii="Times New Roman" w:hAnsi="Times New Roman"/>
          <w:sz w:val="24"/>
          <w:szCs w:val="24"/>
        </w:rPr>
        <w:t xml:space="preserve">, по которым в соответствии с законодательством Российской Федерации запрещено списание денежных средств на указанные цели, и счетов по депозиту</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Если задолженность Клиента перед </w:t>
      </w:r>
      <w:r>
        <w:rPr>
          <w:rFonts w:ascii="Times New Roman" w:hAnsi="Times New Roman"/>
          <w:bCs/>
          <w:sz w:val="24"/>
          <w:szCs w:val="24"/>
        </w:rPr>
        <w:t xml:space="preserve">Банком</w:t>
      </w:r>
      <w:r>
        <w:rPr>
          <w:rFonts w:ascii="Times New Roman" w:hAnsi="Times New Roman"/>
          <w:b/>
          <w:bCs/>
          <w:sz w:val="24"/>
          <w:szCs w:val="24"/>
        </w:rPr>
        <w:t xml:space="preserve"> </w:t>
      </w:r>
      <w:r>
        <w:rPr>
          <w:rFonts w:ascii="Times New Roman" w:hAnsi="Times New Roman"/>
          <w:sz w:val="24"/>
          <w:szCs w:val="24"/>
        </w:rPr>
        <w:t xml:space="preserve">по указанным договорам («основным договорам») отлична от валюты Счета Клиента,</w:t>
      </w:r>
      <w:r>
        <w:rPr>
          <w:rFonts w:ascii="Times New Roman" w:hAnsi="Times New Roman"/>
          <w:sz w:val="24"/>
          <w:szCs w:val="24"/>
        </w:rPr>
        <w:t xml:space="preserve"> Банк осуществляет конвертацию денежных средств</w:t>
      </w:r>
      <w:r>
        <w:rPr>
          <w:rFonts w:ascii="Times New Roman" w:hAnsi="Times New Roman"/>
          <w:sz w:val="24"/>
          <w:szCs w:val="24"/>
        </w:rPr>
        <w:t xml:space="preserve"> в сумме, эквивалентной сумме задолженности Клиента по курсу Банка России на день осуществления конвертации денежных средств</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43"/>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Настоящие у</w:t>
      </w:r>
      <w:r>
        <w:rPr>
          <w:rFonts w:ascii="Times New Roman" w:hAnsi="Times New Roman"/>
          <w:sz w:val="24"/>
          <w:szCs w:val="24"/>
        </w:rPr>
        <w:t xml:space="preserve">словия являются заранее данны</w:t>
      </w:r>
      <w:r>
        <w:rPr>
          <w:rFonts w:ascii="Times New Roman" w:hAnsi="Times New Roman"/>
          <w:sz w:val="24"/>
          <w:szCs w:val="24"/>
        </w:rPr>
        <w:t xml:space="preserve">м</w:t>
      </w:r>
      <w:r>
        <w:rPr>
          <w:rFonts w:ascii="Times New Roman" w:hAnsi="Times New Roman"/>
          <w:sz w:val="24"/>
          <w:szCs w:val="24"/>
        </w:rPr>
        <w:t xml:space="preserve"> акцепт</w:t>
      </w:r>
      <w:r>
        <w:rPr>
          <w:rFonts w:ascii="Times New Roman" w:hAnsi="Times New Roman"/>
          <w:sz w:val="24"/>
          <w:szCs w:val="24"/>
        </w:rPr>
        <w:t xml:space="preserve">ом</w:t>
      </w:r>
      <w:r>
        <w:rPr>
          <w:rFonts w:ascii="Times New Roman" w:hAnsi="Times New Roman"/>
          <w:sz w:val="24"/>
          <w:szCs w:val="24"/>
        </w:rPr>
        <w:t xml:space="preserve">, который представлен</w:t>
      </w:r>
      <w:r>
        <w:rPr>
          <w:rFonts w:ascii="Times New Roman" w:hAnsi="Times New Roman"/>
          <w:sz w:val="24"/>
          <w:szCs w:val="24"/>
        </w:rPr>
        <w:t xml:space="preserve"> Клиент</w:t>
      </w:r>
      <w:r>
        <w:rPr>
          <w:rFonts w:ascii="Times New Roman" w:hAnsi="Times New Roman"/>
          <w:sz w:val="24"/>
          <w:szCs w:val="24"/>
        </w:rPr>
        <w:t xml:space="preserve">ом Банку без ограничения по количеству расчетных документов Банка</w:t>
      </w:r>
      <w:r>
        <w:rPr>
          <w:rFonts w:ascii="Times New Roman" w:hAnsi="Times New Roman"/>
          <w:sz w:val="24"/>
          <w:szCs w:val="24"/>
        </w:rPr>
        <w:t xml:space="preserve">, </w:t>
      </w:r>
      <w:r>
        <w:rPr>
          <w:rFonts w:ascii="Times New Roman" w:hAnsi="Times New Roman"/>
          <w:sz w:val="24"/>
          <w:szCs w:val="24"/>
        </w:rPr>
        <w:t xml:space="preserve">по сумме и требованиям из обязательств, вытекающих из настоящего Договора, с возможностью частичного исполнения расчетных документов Банка (в том числе банковского ордера):</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1134" w:leader="none"/>
          <w:tab w:val="left" w:pos="1418" w:leader="none"/>
        </w:tabs>
        <w:rPr>
          <w:rFonts w:ascii="Times New Roman" w:hAnsi="Times New Roman"/>
          <w:sz w:val="24"/>
          <w:szCs w:val="24"/>
        </w:rPr>
      </w:pPr>
      <w:r>
        <w:rPr>
          <w:rFonts w:ascii="Times New Roman" w:hAnsi="Times New Roman"/>
          <w:sz w:val="24"/>
          <w:szCs w:val="24"/>
        </w:rPr>
        <w:t xml:space="preserve">5.1.</w:t>
      </w:r>
      <w:r>
        <w:rPr>
          <w:rFonts w:ascii="Times New Roman" w:hAnsi="Times New Roman"/>
          <w:sz w:val="24"/>
          <w:szCs w:val="24"/>
        </w:rPr>
        <w:t xml:space="preserve">2</w:t>
      </w:r>
      <w:r>
        <w:rPr>
          <w:rFonts w:ascii="Times New Roman" w:hAnsi="Times New Roman"/>
          <w:sz w:val="24"/>
          <w:szCs w:val="24"/>
        </w:rPr>
        <w:t xml:space="preserve">.</w:t>
        <w:tab/>
      </w:r>
      <w:r>
        <w:rPr>
          <w:rFonts w:ascii="Times New Roman" w:hAnsi="Times New Roman"/>
          <w:sz w:val="24"/>
          <w:szCs w:val="24"/>
        </w:rPr>
        <w:t xml:space="preserve">Списывать без распоряжения Клиента денежные средства, находящиеся на</w:t>
      </w:r>
      <w:r>
        <w:rPr>
          <w:rFonts w:ascii="Times New Roman" w:hAnsi="Times New Roman"/>
          <w:sz w:val="24"/>
          <w:szCs w:val="24"/>
        </w:rPr>
        <w:t xml:space="preserve"> его Счете, по решению суда, на основании распоряжений Взыскателей средств в порядке, предусмотренном законодательством Российской Федерации, а также на основании распоряжений Получателей средств при наличии в Банке соответствующего соглашения </w:t>
        <w:br/>
        <w:t xml:space="preserve">к Договору.</w:t>
      </w:r>
      <w:r>
        <w:rPr>
          <w:rFonts w:ascii="Times New Roman" w:hAnsi="Times New Roman"/>
          <w:sz w:val="24"/>
          <w:szCs w:val="24"/>
        </w:rPr>
      </w:r>
      <w:r>
        <w:rPr>
          <w:rFonts w:ascii="Times New Roman" w:hAnsi="Times New Roman"/>
          <w:sz w:val="24"/>
          <w:szCs w:val="24"/>
        </w:rPr>
      </w:r>
    </w:p>
    <w:p>
      <w:pPr>
        <w:pStyle w:val="1438"/>
        <w:ind w:firstLine="708"/>
        <w:jc w:val="both"/>
        <w:spacing w:after="0" w:line="240" w:lineRule="auto"/>
        <w:rPr>
          <w:rFonts w:ascii="Times New Roman" w:hAnsi="Times New Roman"/>
          <w:sz w:val="24"/>
          <w:szCs w:val="24"/>
          <w:lang w:eastAsia="ru-RU"/>
        </w:rPr>
      </w:pPr>
      <w:r>
        <w:rPr>
          <w:rFonts w:ascii="Times New Roman" w:hAnsi="Times New Roman"/>
          <w:sz w:val="24"/>
          <w:szCs w:val="24"/>
          <w:lang w:val="en-US" w:eastAsia="ru-RU"/>
        </w:rPr>
        <w:t xml:space="preserve">При достаточности денежных средств на Счете Клиента распоряжения Взыскателей средств подлежат исполнению в порядке календарной очередности поступления в Банк распоряжений Взыскателей средств (решений об отзыве неисполненных поручений) </w:t>
      </w:r>
      <w:r>
        <w:rPr>
          <w:rFonts w:ascii="Times New Roman" w:hAnsi="Times New Roman"/>
          <w:sz w:val="24"/>
          <w:szCs w:val="24"/>
          <w:lang w:eastAsia="ru-RU"/>
        </w:rPr>
        <w:br w:type="textWrapping" w:clear="all"/>
      </w:r>
      <w:r>
        <w:rPr>
          <w:rFonts w:ascii="Times New Roman" w:hAnsi="Times New Roman"/>
          <w:sz w:val="24"/>
          <w:szCs w:val="24"/>
          <w:lang w:val="en-US" w:eastAsia="ru-RU"/>
        </w:rPr>
        <w:t xml:space="preserve">и в сроки, установленные законодательством Российской Федерации</w:t>
      </w:r>
      <w:r>
        <w:rPr>
          <w:rFonts w:ascii="Times New Roman" w:hAnsi="Times New Roman"/>
          <w:sz w:val="24"/>
          <w:szCs w:val="24"/>
          <w:vertAlign w:val="superscript"/>
          <w:lang w:val="en-US" w:eastAsia="ru-RU"/>
        </w:rPr>
        <w:footnoteReference w:id="15"/>
      </w:r>
      <w:r>
        <w:rPr>
          <w:rFonts w:ascii="Times New Roman" w:hAnsi="Times New Roman"/>
          <w:sz w:val="24"/>
          <w:szCs w:val="24"/>
          <w:lang w:val="en-US" w:eastAsia="ru-RU"/>
        </w:rPr>
        <w:t xml:space="preserve">.</w:t>
      </w:r>
      <w:r>
        <w:rPr>
          <w:rFonts w:ascii="Times New Roman" w:hAnsi="Times New Roman"/>
          <w:sz w:val="24"/>
          <w:szCs w:val="24"/>
          <w:lang w:eastAsia="ru-RU"/>
        </w:rPr>
      </w:r>
      <w:r>
        <w:rPr>
          <w:rFonts w:ascii="Times New Roman" w:hAnsi="Times New Roman"/>
          <w:sz w:val="24"/>
          <w:szCs w:val="24"/>
          <w:lang w:eastAsia="ru-RU"/>
        </w:rPr>
      </w:r>
    </w:p>
    <w:p>
      <w:pPr>
        <w:pStyle w:val="1456"/>
        <w:jc w:val="both"/>
        <w:tabs>
          <w:tab w:val="left" w:pos="1134" w:leader="none"/>
        </w:tabs>
        <w:rPr>
          <w:rFonts w:eastAsia="Calibri"/>
          <w:lang w:eastAsia="ru-RU"/>
        </w:rPr>
      </w:pPr>
      <w:r>
        <w:rPr>
          <w:rFonts w:eastAsia="Calibri"/>
          <w:lang w:eastAsia="ru-RU"/>
        </w:rPr>
        <w:t xml:space="preserve">В случаях, ук</w:t>
      </w:r>
      <w:r>
        <w:rPr>
          <w:rFonts w:eastAsia="Calibri"/>
          <w:lang w:eastAsia="ru-RU"/>
        </w:rPr>
        <w:t xml:space="preserve">азанных в настоящем пункте, Банк не рассматривает по существу возражения Клиента против списания денежных средств с его Счета, при этом ответственность за правомерность списания денежных средств со счета Клиента несет Взыскатель средств/Получатель средств.</w:t>
      </w:r>
      <w:r>
        <w:rPr>
          <w:rFonts w:eastAsia="Calibri"/>
          <w:lang w:eastAsia="ru-RU"/>
        </w:rPr>
      </w:r>
      <w:r>
        <w:rPr>
          <w:rFonts w:eastAsia="Calibri"/>
          <w:lang w:eastAsia="ru-RU"/>
        </w:rPr>
      </w:r>
    </w:p>
    <w:p>
      <w:pPr>
        <w:pStyle w:val="1456"/>
        <w:jc w:val="both"/>
        <w:tabs>
          <w:tab w:val="left" w:pos="1134" w:leader="none"/>
        </w:tabs>
      </w:pPr>
      <w:r>
        <w:t xml:space="preserve">5.1.3. Запрашивать у Клиента документы и/или дополнительную информацию, </w:t>
      </w:r>
      <w:r>
        <w:br w:type="textWrapping" w:clear="all"/>
      </w:r>
      <w:r>
        <w:t xml:space="preserve">в рамках совершения расчетно-кассовых операций, необходимые Банку или банкам, участвующим в расчетах,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t xml:space="preserve"> </w:t>
      </w:r>
      <w:r>
        <w:t xml:space="preserve">способами, предусмотренными пунктом 2.10 настоящих Условий</w:t>
      </w:r>
      <w:r>
        <w:t xml:space="preserve">.</w:t>
      </w:r>
      <w:r/>
    </w:p>
    <w:p>
      <w:pPr>
        <w:pStyle w:val="1456"/>
        <w:jc w:val="both"/>
        <w:tabs>
          <w:tab w:val="left" w:pos="0" w:leader="none"/>
          <w:tab w:val="left" w:pos="1134" w:leader="none"/>
        </w:tabs>
        <w:rPr>
          <w:lang w:val="ru-RU"/>
        </w:rPr>
      </w:pPr>
      <w:r>
        <w:rPr>
          <w:lang w:val="ru-RU"/>
        </w:rPr>
        <w:t xml:space="preserve">5.1.</w:t>
      </w:r>
      <w:r>
        <w:rPr>
          <w:lang w:val="ru-RU"/>
        </w:rPr>
        <w:t xml:space="preserve">4</w:t>
      </w:r>
      <w:r>
        <w:rPr>
          <w:lang w:val="ru-RU"/>
        </w:rPr>
        <w:t xml:space="preserve">.</w:t>
        <w:tab/>
      </w:r>
      <w:r>
        <w:rPr>
          <w:lang w:val="ru-RU"/>
        </w:rPr>
        <w:t xml:space="preserve">Отказывать</w:t>
      </w:r>
      <w:r>
        <w:t xml:space="preserve"> в совершении расчетно-кассовых операций</w:t>
      </w:r>
      <w:r>
        <w:rPr>
          <w:lang w:val="ru-RU"/>
        </w:rPr>
        <w:t xml:space="preserve">:</w:t>
      </w:r>
      <w:r>
        <w:rPr>
          <w:lang w:val="ru-RU"/>
        </w:rPr>
      </w:r>
      <w:r>
        <w:rPr>
          <w:lang w:val="ru-RU"/>
        </w:rPr>
      </w:r>
    </w:p>
    <w:p>
      <w:pPr>
        <w:pStyle w:val="1438"/>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в случае если проведение расчетно-кассовой операции нарушает требования законодательства Российской Федерации;</w:t>
      </w:r>
      <w:r>
        <w:rPr>
          <w:rFonts w:ascii="Times New Roman" w:hAnsi="Times New Roman"/>
          <w:sz w:val="24"/>
          <w:szCs w:val="24"/>
        </w:rPr>
      </w:r>
      <w:r>
        <w:rPr>
          <w:rFonts w:ascii="Times New Roman" w:hAnsi="Times New Roman"/>
          <w:sz w:val="24"/>
          <w:szCs w:val="24"/>
        </w:rPr>
      </w:r>
    </w:p>
    <w:p>
      <w:pPr>
        <w:pStyle w:val="1456"/>
        <w:jc w:val="both"/>
        <w:tabs>
          <w:tab w:val="left" w:pos="0" w:leader="none"/>
          <w:tab w:val="left" w:pos="1134" w:leader="none"/>
        </w:tabs>
        <w:rPr>
          <w:lang w:val="ru-RU"/>
        </w:rPr>
      </w:pPr>
      <w:r>
        <w:rPr>
          <w:lang w:val="ru-RU"/>
        </w:rPr>
        <w:t xml:space="preserve">-</w:t>
      </w:r>
      <w:r>
        <w:rPr>
          <w:lang w:val="ru-RU"/>
        </w:rPr>
        <w:tab/>
      </w:r>
      <w:r>
        <w:t xml:space="preserve">при представлении Клиентом в Банк распоряжений о переводе денежных средств и (или) кассовых документов, оформленных с нарушением требований законодательства Р</w:t>
      </w:r>
      <w:r>
        <w:rPr>
          <w:lang w:val="ru-RU"/>
        </w:rPr>
        <w:t xml:space="preserve">оссийской </w:t>
      </w:r>
      <w:r>
        <w:t xml:space="preserve">Ф</w:t>
      </w:r>
      <w:r>
        <w:rPr>
          <w:lang w:val="ru-RU"/>
        </w:rPr>
        <w:t xml:space="preserve">едерации</w:t>
      </w:r>
      <w:r>
        <w:t xml:space="preserve">, </w:t>
      </w:r>
      <w:r>
        <w:rPr>
          <w:lang w:val="ru-RU"/>
        </w:rPr>
      </w:r>
      <w:r>
        <w:rPr>
          <w:lang w:val="ru-RU"/>
        </w:rPr>
      </w:r>
    </w:p>
    <w:p>
      <w:pPr>
        <w:pStyle w:val="1456"/>
        <w:jc w:val="both"/>
        <w:tabs>
          <w:tab w:val="left" w:pos="0" w:leader="none"/>
          <w:tab w:val="left" w:pos="1134" w:leader="none"/>
        </w:tabs>
        <w:rPr>
          <w:lang w:val="ru-RU"/>
        </w:rPr>
      </w:pPr>
      <w:r>
        <w:rPr>
          <w:lang w:val="ru-RU"/>
        </w:rPr>
        <w:t xml:space="preserve">-</w:t>
        <w:tab/>
      </w:r>
      <w:r>
        <w:t xml:space="preserve">в случае представления Клиентом распоряжений о переводе денежных средств и (или) кассовых документов, подписанных лицами, заявленными Клиентом в Карточке</w:t>
      </w:r>
      <w:r>
        <w:t xml:space="preserve">/соглашении о количестве и сочетании подписей (при условии </w:t>
        <w:br w:type="textWrapping" w:clear="all"/>
        <w:t xml:space="preserve">не оформления Карточки)</w:t>
      </w:r>
      <w:r>
        <w:t xml:space="preserve">, срок полномочий которых на распоряжение денежными средствами на Счете истек</w:t>
      </w:r>
      <w:r>
        <w:rPr>
          <w:lang w:val="ru-RU"/>
        </w:rPr>
        <w:t xml:space="preserve">;</w:t>
      </w:r>
      <w:r>
        <w:rPr>
          <w:lang w:val="ru-RU"/>
        </w:rPr>
      </w:r>
      <w:r>
        <w:rPr>
          <w:lang w:val="ru-RU"/>
        </w:rPr>
      </w:r>
    </w:p>
    <w:p>
      <w:pPr>
        <w:pStyle w:val="1438"/>
        <w:ind w:firstLine="709"/>
        <w:jc w:val="both"/>
        <w:spacing w:after="0" w:line="240" w:lineRule="auto"/>
        <w:tabs>
          <w:tab w:val="left" w:pos="0" w:leader="none"/>
          <w:tab w:val="left" w:pos="709" w:leader="none"/>
          <w:tab w:val="left" w:pos="1134" w:leader="none"/>
        </w:tabs>
        <w:rPr>
          <w:rFonts w:ascii="Times New Roman" w:hAnsi="Times New Roman"/>
          <w:iCs/>
          <w:sz w:val="24"/>
          <w:szCs w:val="24"/>
        </w:rPr>
      </w:pPr>
      <w:r>
        <w:t xml:space="preserve">-</w:t>
        <w:tab/>
      </w:r>
      <w:r>
        <w:rPr>
          <w:rFonts w:ascii="Times New Roman" w:hAnsi="Times New Roman"/>
          <w:iCs/>
          <w:sz w:val="24"/>
          <w:szCs w:val="24"/>
        </w:rPr>
        <w:t xml:space="preserve">в случае если</w:t>
      </w:r>
      <w:r>
        <w:rPr>
          <w:rFonts w:ascii="Times New Roman" w:hAnsi="Times New Roman"/>
          <w:iCs/>
          <w:sz w:val="24"/>
          <w:szCs w:val="24"/>
        </w:rPr>
        <w:t xml:space="preserve"> у Банка возникают подозрения, что расчетно-кассовые операции совершаются в целях легализации (отмывания) доходов, полученных преступным путем, и/или финансирования терроризма;</w:t>
      </w:r>
      <w:r>
        <w:rPr>
          <w:rFonts w:ascii="Times New Roman" w:hAnsi="Times New Roman"/>
          <w:iCs/>
          <w:sz w:val="24"/>
          <w:szCs w:val="24"/>
        </w:rPr>
      </w:r>
      <w:r>
        <w:rPr>
          <w:rFonts w:ascii="Times New Roman" w:hAnsi="Times New Roman"/>
          <w:iCs/>
          <w:sz w:val="24"/>
          <w:szCs w:val="24"/>
        </w:rPr>
      </w:r>
    </w:p>
    <w:p>
      <w:pPr>
        <w:pStyle w:val="1438"/>
        <w:ind w:firstLine="709"/>
        <w:jc w:val="both"/>
        <w:spacing w:after="0" w:line="240" w:lineRule="auto"/>
        <w:tabs>
          <w:tab w:val="left" w:pos="0" w:leader="none"/>
          <w:tab w:val="left" w:pos="709" w:leader="none"/>
          <w:tab w:val="left" w:pos="1134" w:leader="none"/>
        </w:tabs>
        <w:rPr>
          <w:rFonts w:ascii="Times New Roman" w:hAnsi="Times New Roman"/>
          <w:iCs/>
          <w:sz w:val="24"/>
          <w:szCs w:val="24"/>
        </w:rPr>
      </w:pPr>
      <w:r>
        <w:rPr>
          <w:rFonts w:ascii="Times New Roman" w:hAnsi="Times New Roman"/>
          <w:iCs/>
          <w:sz w:val="24"/>
          <w:szCs w:val="24"/>
        </w:rPr>
        <w:t xml:space="preserve">-</w:t>
      </w:r>
      <w:r>
        <w:rPr>
          <w:rFonts w:ascii="Times New Roman" w:hAnsi="Times New Roman"/>
          <w:iCs/>
          <w:sz w:val="24"/>
          <w:szCs w:val="24"/>
        </w:rPr>
        <w:tab/>
      </w:r>
      <w:r>
        <w:rPr>
          <w:rFonts w:ascii="Times New Roman" w:hAnsi="Times New Roman"/>
          <w:iCs/>
          <w:sz w:val="24"/>
          <w:szCs w:val="24"/>
        </w:rPr>
        <w:t xml:space="preserve">в случае если Клиентом в порядке и </w:t>
      </w:r>
      <w:r>
        <w:rPr>
          <w:rFonts w:ascii="Times New Roman" w:hAnsi="Times New Roman"/>
          <w:iCs/>
          <w:sz w:val="24"/>
          <w:szCs w:val="24"/>
        </w:rPr>
        <w:t xml:space="preserve">сроки, указанные в пунктах 4.2.6-4.2.7</w:t>
      </w:r>
      <w:r>
        <w:rPr>
          <w:rFonts w:ascii="Times New Roman" w:hAnsi="Times New Roman"/>
          <w:iCs/>
          <w:sz w:val="24"/>
          <w:szCs w:val="24"/>
        </w:rPr>
        <w:t xml:space="preserve"> настоящих Условий (в том числе по запросу Банка </w:t>
      </w:r>
      <w:r>
        <w:rPr>
          <w:rFonts w:ascii="Times New Roman" w:hAnsi="Times New Roman"/>
          <w:iCs/>
          <w:sz w:val="24"/>
          <w:szCs w:val="24"/>
        </w:rPr>
        <w:t xml:space="preserve">при обновлении сведений</w:t>
      </w:r>
      <w:r>
        <w:rPr>
          <w:rFonts w:ascii="Times New Roman" w:hAnsi="Times New Roman"/>
          <w:bCs/>
          <w:sz w:val="24"/>
          <w:szCs w:val="24"/>
        </w:rPr>
        <w:t xml:space="preserve"> в</w:t>
      </w:r>
      <w:r>
        <w:rPr>
          <w:rFonts w:ascii="Times New Roman" w:hAnsi="Times New Roman"/>
          <w:bCs/>
          <w:sz w:val="24"/>
          <w:szCs w:val="24"/>
          <w:lang w:eastAsia="en-US"/>
        </w:rPr>
        <w:t xml:space="preserve"> целях исполнения требований Федерального закона № 115-ФЗ</w:t>
      </w:r>
      <w:r>
        <w:rPr>
          <w:rFonts w:ascii="Times New Roman" w:hAnsi="Times New Roman"/>
          <w:iCs/>
          <w:sz w:val="24"/>
          <w:szCs w:val="24"/>
        </w:rPr>
        <w:t xml:space="preserve">), </w:t>
      </w:r>
      <w:r>
        <w:rPr>
          <w:rFonts w:ascii="Times New Roman" w:hAnsi="Times New Roman"/>
          <w:iCs/>
          <w:sz w:val="24"/>
          <w:szCs w:val="24"/>
        </w:rPr>
        <w:t xml:space="preserve">в рамках исполнения требований Федерального закона № 115-ФЗ не представлены необходимые сведения/документы, а источники информации, доступные Банку на законных основаниях, не содержат необх</w:t>
      </w:r>
      <w:r>
        <w:rPr>
          <w:rFonts w:ascii="Times New Roman" w:hAnsi="Times New Roman"/>
          <w:iCs/>
          <w:sz w:val="24"/>
          <w:szCs w:val="24"/>
        </w:rPr>
        <w:t xml:space="preserve">одимых сведений, для обновления сведений, полученных в результате идентификации Клиента, а также (при их наличии) его представителей, выгодоприобретателей, бенефициарных владельцев, составе акционеров (участников юридического лица), владеющих не менее чем </w:t>
      </w:r>
      <w:r>
        <w:rPr>
          <w:rFonts w:ascii="Times New Roman" w:hAnsi="Times New Roman"/>
          <w:iCs/>
          <w:sz w:val="24"/>
          <w:szCs w:val="24"/>
        </w:rPr>
        <w:t xml:space="preserve">пятью процентами</w:t>
      </w:r>
      <w:r>
        <w:rPr>
          <w:rFonts w:ascii="Times New Roman" w:hAnsi="Times New Roman"/>
          <w:iCs/>
          <w:sz w:val="24"/>
          <w:szCs w:val="24"/>
        </w:rPr>
        <w:t xml:space="preserve"> акций (долей юридического лица);</w:t>
      </w:r>
      <w:r>
        <w:rPr>
          <w:rFonts w:ascii="Times New Roman" w:hAnsi="Times New Roman"/>
          <w:iCs/>
          <w:sz w:val="24"/>
          <w:szCs w:val="24"/>
        </w:rPr>
      </w:r>
      <w:r>
        <w:rPr>
          <w:rFonts w:ascii="Times New Roman" w:hAnsi="Times New Roman"/>
          <w:iCs/>
          <w:sz w:val="24"/>
          <w:szCs w:val="24"/>
        </w:rPr>
      </w:r>
    </w:p>
    <w:p>
      <w:pPr>
        <w:pStyle w:val="1456"/>
        <w:jc w:val="both"/>
        <w:tabs>
          <w:tab w:val="left" w:pos="1134" w:leader="none"/>
        </w:tabs>
        <w:rPr>
          <w:lang w:val="ru-RU"/>
        </w:rPr>
      </w:pPr>
      <w:r>
        <w:rPr>
          <w:iCs/>
        </w:rPr>
        <w:t xml:space="preserve">-</w:t>
      </w:r>
      <w:r>
        <w:rPr>
          <w:iCs/>
          <w:lang w:val="ru-RU"/>
        </w:rPr>
        <w:tab/>
      </w:r>
      <w:r>
        <w:rPr>
          <w:iCs/>
        </w:rPr>
        <w:t xml:space="preserve">в случае непредставления Клиентом по запросу Банка необходимых сведений/документов и отсутствии в источниках </w:t>
      </w:r>
      <w:r>
        <w:rPr>
          <w:iCs/>
        </w:rPr>
        <w:t xml:space="preserve">информации, доступных Банку на законных основаниях, необходимых сведений для завершения обновления сведений о Клиенте, представителе Клиента, выгодоприобретателе, бенефициаром владельце при обращении Клиента в Банк для проведения расчетно-кассовой операции</w:t>
      </w:r>
      <w:r>
        <w:rPr>
          <w:lang w:val="ru-RU"/>
        </w:rPr>
        <w:t xml:space="preserve">;</w:t>
      </w:r>
      <w:r>
        <w:rPr>
          <w:lang w:val="ru-RU"/>
        </w:rPr>
      </w:r>
      <w:r>
        <w:rPr>
          <w:lang w:val="ru-RU"/>
        </w:rPr>
      </w:r>
    </w:p>
    <w:p>
      <w:pPr>
        <w:pStyle w:val="1456"/>
        <w:jc w:val="both"/>
        <w:tabs>
          <w:tab w:val="left" w:pos="1134" w:leader="none"/>
        </w:tabs>
        <w:rPr>
          <w:lang w:val="ru-RU"/>
        </w:rPr>
      </w:pPr>
      <w:r>
        <w:rPr>
          <w:lang w:val="ru-RU"/>
        </w:rPr>
        <w:t xml:space="preserve">-</w:t>
        <w:tab/>
        <w:t xml:space="preserve">в случае непредставления в Банк Карточки</w:t>
      </w:r>
      <w:r>
        <w:t xml:space="preserve">/соглашения о количестве и сочетании подписей (при условии не оформления Карточки)</w:t>
      </w:r>
      <w:r>
        <w:rPr>
          <w:lang w:val="ru-RU"/>
        </w:rPr>
        <w:t xml:space="preserve">, а также документов, подтверждающих полномочия лиц на распоряжение денежными средствами, находящимися на Счете</w:t>
      </w:r>
      <w:r>
        <w:t xml:space="preserve">;</w:t>
      </w:r>
      <w:r>
        <w:rPr>
          <w:lang w:val="ru-RU"/>
        </w:rPr>
      </w:r>
      <w:r>
        <w:rPr>
          <w:lang w:val="ru-RU"/>
        </w:rPr>
      </w:r>
    </w:p>
    <w:p>
      <w:pPr>
        <w:pStyle w:val="1438"/>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в случае если Клиентом не предоставлены документы и дополнит</w:t>
      </w:r>
      <w:r>
        <w:rPr>
          <w:rFonts w:ascii="Times New Roman" w:hAnsi="Times New Roman"/>
          <w:sz w:val="24"/>
          <w:szCs w:val="24"/>
        </w:rPr>
        <w:t xml:space="preserve">ельная информация 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rPr>
          <w:rFonts w:ascii="Times New Roman" w:hAnsi="Times New Roman"/>
          <w:sz w:val="24"/>
          <w:szCs w:val="24"/>
        </w:rPr>
      </w:r>
      <w:r>
        <w:rPr>
          <w:rFonts w:ascii="Times New Roman" w:hAnsi="Times New Roman"/>
          <w:sz w:val="24"/>
          <w:szCs w:val="24"/>
        </w:rPr>
      </w:r>
    </w:p>
    <w:p>
      <w:pPr>
        <w:pStyle w:val="1456"/>
        <w:jc w:val="both"/>
        <w:tabs>
          <w:tab w:val="left" w:pos="1134" w:leader="none"/>
        </w:tabs>
        <w:rPr>
          <w:lang w:val="ru-RU"/>
        </w:rPr>
      </w:pPr>
      <w:r>
        <w:t xml:space="preserve">-</w:t>
      </w:r>
      <w:r>
        <w:t xml:space="preserve"> </w:t>
      </w:r>
      <w:r>
        <w:t xml:space="preserve">в случае если у Банка имеются основания полагать, что исполнение распоряжения Клиента или зачисление средств на счет получателя может быть не завершено в сроки, предусмотренные действующим законодательством Российской Федерации и наст</w:t>
      </w:r>
      <w:r>
        <w:t xml:space="preserve">оящими Условиями, по не зависящим от Банка обстоятельствам, и/или может повлечь возникновение убытков у Банка и/или Клиента, иные негативные последствия, обусловленные ограничениями в соответствии с применимым законодательством и/или правилами банков, учас</w:t>
      </w:r>
      <w:r>
        <w:t xml:space="preserve">твующих в расчетах, в том числе в связи с наличием в отношении участников расчетов, стран (территорий) местонахождения участников операций, предмета расчетов по операции санкций страны банка-участника расчетов либо международных санкций, ратифицированных с</w:t>
      </w:r>
      <w:r>
        <w:t xml:space="preserve">траной банка-участника расчетов</w:t>
      </w:r>
      <w:r>
        <w:rPr>
          <w:lang w:val="ru-RU"/>
        </w:rPr>
        <w:t xml:space="preserve">;</w:t>
      </w:r>
      <w:r>
        <w:rPr>
          <w:lang w:val="ru-RU"/>
        </w:rPr>
      </w:r>
      <w:r>
        <w:rPr>
          <w:lang w:val="ru-RU"/>
        </w:rPr>
      </w:r>
    </w:p>
    <w:p>
      <w:pPr>
        <w:pStyle w:val="1438"/>
        <w:ind w:firstLine="708"/>
        <w:jc w:val="both"/>
        <w:spacing w:after="0" w:line="240" w:lineRule="auto"/>
        <w:tabs>
          <w:tab w:val="left" w:pos="1134"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 в случае если Клиент не представил в Банк соответствующую лицензию на право осуществления видов деятельности, подлежащих лицензированию в соответствии с законодательством Российской Федерации;</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456"/>
        <w:jc w:val="both"/>
        <w:tabs>
          <w:tab w:val="left" w:pos="1134" w:leader="none"/>
        </w:tabs>
        <w:rPr>
          <w:lang w:val="ru-RU"/>
        </w:rPr>
      </w:pPr>
      <w:r>
        <w:rPr>
          <w:lang w:val="ru-RU" w:eastAsia="ru-RU"/>
        </w:rPr>
        <w:t xml:space="preserve">- в случае если доменное имя, указатель страницы сайта в сети интернет, с использованием которого Клиентом оказываются услуги, присутствует в Едином реестре </w:t>
      </w:r>
      <w:r>
        <w:rPr>
          <w:iCs/>
          <w:lang w:val="ru-RU" w:eastAsia="ru-RU"/>
        </w:rPr>
        <w:t xml:space="preserve">доменных имен.</w:t>
      </w:r>
      <w:r>
        <w:rPr>
          <w:lang w:val="ru-RU"/>
        </w:rPr>
      </w:r>
      <w:r>
        <w:rPr>
          <w:lang w:val="ru-RU"/>
        </w:rPr>
      </w:r>
    </w:p>
    <w:p>
      <w:pPr>
        <w:pStyle w:val="1438"/>
        <w:ind w:firstLine="709"/>
        <w:jc w:val="both"/>
        <w:spacing w:after="0" w:line="240" w:lineRule="auto"/>
        <w:tabs>
          <w:tab w:val="left" w:pos="0" w:leader="none"/>
          <w:tab w:val="left" w:pos="1134" w:leader="none"/>
          <w:tab w:val="left" w:pos="1418" w:leader="none"/>
        </w:tabs>
        <w:rPr>
          <w:rFonts w:ascii="Times New Roman" w:hAnsi="Times New Roman"/>
          <w:bCs/>
          <w:sz w:val="24"/>
          <w:szCs w:val="24"/>
        </w:rPr>
      </w:pPr>
      <w:r>
        <w:rPr>
          <w:rFonts w:ascii="Times New Roman" w:hAnsi="Times New Roman"/>
          <w:sz w:val="24"/>
          <w:szCs w:val="24"/>
        </w:rPr>
        <w:t xml:space="preserve">5.1.</w:t>
      </w:r>
      <w:r>
        <w:rPr>
          <w:rFonts w:ascii="Times New Roman" w:hAnsi="Times New Roman"/>
          <w:sz w:val="24"/>
          <w:szCs w:val="24"/>
        </w:rPr>
        <w:t xml:space="preserve">5</w:t>
      </w:r>
      <w:r>
        <w:rPr>
          <w:rFonts w:ascii="Times New Roman" w:hAnsi="Times New Roman"/>
          <w:sz w:val="24"/>
          <w:szCs w:val="24"/>
        </w:rPr>
        <w:t xml:space="preserve">.</w:t>
      </w:r>
      <w:r>
        <w:rPr>
          <w:rFonts w:ascii="Times New Roman" w:hAnsi="Times New Roman"/>
          <w:bCs/>
          <w:sz w:val="24"/>
          <w:szCs w:val="24"/>
        </w:rPr>
        <w:tab/>
      </w:r>
      <w:r>
        <w:rPr>
          <w:rFonts w:ascii="Times New Roman" w:hAnsi="Times New Roman"/>
          <w:bCs/>
          <w:sz w:val="24"/>
          <w:szCs w:val="24"/>
        </w:rPr>
        <w:t xml:space="preserve">Требовать представления Клиентом необходимых документов для осуществления </w:t>
      </w:r>
      <w:r>
        <w:rPr>
          <w:rFonts w:ascii="Times New Roman" w:hAnsi="Times New Roman"/>
          <w:bCs/>
          <w:sz w:val="24"/>
          <w:szCs w:val="24"/>
        </w:rPr>
        <w:t xml:space="preserve">Банком </w:t>
      </w:r>
      <w:r>
        <w:rPr>
          <w:rFonts w:ascii="Times New Roman" w:hAnsi="Times New Roman"/>
          <w:bCs/>
          <w:sz w:val="24"/>
          <w:szCs w:val="24"/>
        </w:rPr>
        <w:t xml:space="preserve">функций агента валютного контроля, информацию и иные документы необходимые для исполнения Банком требований </w:t>
      </w:r>
      <w:r>
        <w:rPr>
          <w:rFonts w:ascii="Times New Roman" w:hAnsi="Times New Roman"/>
          <w:bCs/>
          <w:sz w:val="24"/>
          <w:szCs w:val="24"/>
        </w:rPr>
        <w:t xml:space="preserve">з</w:t>
      </w:r>
      <w:r>
        <w:rPr>
          <w:rFonts w:ascii="Times New Roman" w:hAnsi="Times New Roman"/>
          <w:bCs/>
          <w:sz w:val="24"/>
          <w:szCs w:val="24"/>
        </w:rPr>
        <w:t xml:space="preserve">аконодательства Р</w:t>
      </w:r>
      <w:r>
        <w:rPr>
          <w:rFonts w:ascii="Times New Roman" w:hAnsi="Times New Roman"/>
          <w:bCs/>
          <w:sz w:val="24"/>
          <w:szCs w:val="24"/>
        </w:rPr>
        <w:t xml:space="preserve">оссийской Федерации</w:t>
      </w:r>
      <w:r>
        <w:rPr>
          <w:rFonts w:ascii="Times New Roman" w:hAnsi="Times New Roman"/>
          <w:bCs/>
          <w:sz w:val="24"/>
          <w:szCs w:val="24"/>
        </w:rPr>
        <w:t xml:space="preserve">, в том </w:t>
      </w:r>
      <w:r>
        <w:rPr>
          <w:rFonts w:ascii="Times New Roman" w:hAnsi="Times New Roman"/>
          <w:bCs/>
          <w:sz w:val="24"/>
          <w:szCs w:val="24"/>
        </w:rPr>
        <w:t xml:space="preserve">числе </w:t>
      </w:r>
      <w:r>
        <w:rPr>
          <w:rFonts w:ascii="Times New Roman" w:hAnsi="Times New Roman"/>
          <w:bCs/>
          <w:sz w:val="24"/>
          <w:szCs w:val="24"/>
        </w:rPr>
        <w:t xml:space="preserve">Федерального закона № 115-ФЗ</w:t>
      </w:r>
      <w:r>
        <w:rPr>
          <w:rFonts w:ascii="Times New Roman" w:hAnsi="Times New Roman"/>
          <w:bCs/>
          <w:sz w:val="24"/>
          <w:szCs w:val="24"/>
        </w:rPr>
        <w:t xml:space="preserve"> (информацию о Клиенте, представ</w:t>
      </w:r>
      <w:r>
        <w:rPr>
          <w:rFonts w:ascii="Times New Roman" w:hAnsi="Times New Roman"/>
          <w:bCs/>
          <w:sz w:val="24"/>
          <w:szCs w:val="24"/>
        </w:rPr>
        <w:t xml:space="preserve">ителях Клиента, выгодоприобретателях и бенефициарных владельцах Клиента,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rPr>
          <w:rFonts w:ascii="Times New Roman" w:hAnsi="Times New Roman"/>
          <w:bCs/>
          <w:sz w:val="24"/>
          <w:szCs w:val="24"/>
        </w:rPr>
        <w:t xml:space="preserve">. </w:t>
      </w:r>
      <w:r>
        <w:rPr>
          <w:rFonts w:ascii="Times New Roman" w:hAnsi="Times New Roman"/>
          <w:bCs/>
          <w:sz w:val="24"/>
          <w:szCs w:val="24"/>
        </w:rPr>
      </w:r>
      <w:r>
        <w:rPr>
          <w:rFonts w:ascii="Times New Roman" w:hAnsi="Times New Roman"/>
          <w:bCs/>
          <w:sz w:val="24"/>
          <w:szCs w:val="24"/>
        </w:rPr>
      </w:r>
    </w:p>
    <w:p>
      <w:pPr>
        <w:pStyle w:val="1438"/>
        <w:ind w:firstLine="709"/>
        <w:jc w:val="both"/>
        <w:spacing w:after="0" w:line="240" w:lineRule="auto"/>
        <w:tabs>
          <w:tab w:val="left" w:pos="0" w:leader="none"/>
          <w:tab w:val="left" w:pos="1134" w:leader="none"/>
          <w:tab w:val="left" w:pos="1418" w:leader="none"/>
        </w:tabs>
        <w:rPr>
          <w:rFonts w:ascii="Times New Roman" w:hAnsi="Times New Roman"/>
          <w:bCs/>
          <w:sz w:val="24"/>
          <w:szCs w:val="24"/>
        </w:rPr>
      </w:pPr>
      <w:r>
        <w:rPr>
          <w:rFonts w:ascii="Times New Roman" w:hAnsi="Times New Roman"/>
          <w:bCs/>
          <w:sz w:val="24"/>
          <w:szCs w:val="24"/>
        </w:rPr>
        <w:t xml:space="preserve">5.1.6.</w:t>
      </w:r>
      <w:r>
        <w:rPr>
          <w:rFonts w:ascii="Times New Roman" w:hAnsi="Times New Roman"/>
          <w:bCs/>
          <w:sz w:val="24"/>
          <w:szCs w:val="24"/>
        </w:rPr>
        <w:tab/>
      </w:r>
      <w:r>
        <w:rPr>
          <w:rFonts w:ascii="Times New Roman" w:hAnsi="Times New Roman"/>
          <w:bCs/>
          <w:sz w:val="24"/>
          <w:szCs w:val="24"/>
        </w:rPr>
        <w:t xml:space="preserve">В случае неуплаты Клиентом комиссионного вознаграждения в соответствии </w:t>
        <w:br w:type="textWrapping" w:clear="all"/>
        <w:t xml:space="preserve">с Тарифам</w:t>
      </w:r>
      <w:r>
        <w:rPr>
          <w:rFonts w:ascii="Times New Roman" w:hAnsi="Times New Roman"/>
          <w:bCs/>
          <w:sz w:val="24"/>
          <w:szCs w:val="24"/>
        </w:rPr>
        <w:t xml:space="preserve">и Банка либо при отсутствии на Счете (ах) Клиента необходимого остатка денежных средств для уплаты в момент совершения операции/оказания услуги комиссионного вознаграждения в соответствии с Тарифами Банка, приостанавливать оказание услуг в рамках Договора.</w:t>
      </w:r>
      <w:r>
        <w:rPr>
          <w:rFonts w:ascii="Times New Roman" w:hAnsi="Times New Roman"/>
          <w:bCs/>
          <w:sz w:val="24"/>
          <w:szCs w:val="24"/>
        </w:rPr>
      </w:r>
      <w:r>
        <w:rPr>
          <w:rFonts w:ascii="Times New Roman" w:hAnsi="Times New Roman"/>
          <w:bCs/>
          <w:sz w:val="24"/>
          <w:szCs w:val="24"/>
        </w:rPr>
      </w:r>
    </w:p>
    <w:p>
      <w:pPr>
        <w:pStyle w:val="1438"/>
        <w:ind w:firstLine="709"/>
        <w:jc w:val="both"/>
        <w:spacing w:after="0" w:line="240" w:lineRule="auto"/>
        <w:tabs>
          <w:tab w:val="left" w:pos="0" w:leader="none"/>
          <w:tab w:val="left" w:pos="1134" w:leader="none"/>
          <w:tab w:val="left" w:pos="1418" w:leader="none"/>
        </w:tabs>
        <w:rPr>
          <w:rFonts w:ascii="Times New Roman" w:hAnsi="Times New Roman"/>
          <w:bCs/>
          <w:sz w:val="24"/>
          <w:szCs w:val="24"/>
        </w:rPr>
      </w:pPr>
      <w:r>
        <w:rPr>
          <w:rFonts w:ascii="Times New Roman" w:hAnsi="Times New Roman"/>
          <w:bCs/>
          <w:sz w:val="24"/>
          <w:szCs w:val="24"/>
        </w:rPr>
        <w:t xml:space="preserve">5.1.7.</w:t>
        <w:tab/>
      </w:r>
      <w:r>
        <w:rPr>
          <w:rFonts w:ascii="Times New Roman" w:hAnsi="Times New Roman"/>
          <w:bCs/>
          <w:sz w:val="24"/>
          <w:szCs w:val="24"/>
        </w:rPr>
        <w:t xml:space="preserve">Отказать в приеме к исполнению расчетного документа в случае недостаточности денежных средств на Счете(ах) Клиента для оплаты комиссионного вознаграждения Банка в соответствии с Тарифами Банка.</w:t>
      </w:r>
      <w:r>
        <w:rPr>
          <w:rFonts w:ascii="Times New Roman" w:hAnsi="Times New Roman"/>
          <w:bCs/>
          <w:sz w:val="24"/>
          <w:szCs w:val="24"/>
        </w:rPr>
      </w:r>
      <w:r>
        <w:rPr>
          <w:rFonts w:ascii="Times New Roman" w:hAnsi="Times New Roman"/>
          <w:bCs/>
          <w:sz w:val="24"/>
          <w:szCs w:val="24"/>
        </w:rPr>
      </w:r>
    </w:p>
    <w:p>
      <w:pPr>
        <w:pStyle w:val="1438"/>
        <w:ind w:firstLine="709"/>
        <w:jc w:val="both"/>
        <w:spacing w:after="0" w:line="240" w:lineRule="auto"/>
        <w:tabs>
          <w:tab w:val="left" w:pos="0" w:leader="none"/>
          <w:tab w:val="left" w:pos="1134" w:leader="none"/>
          <w:tab w:val="left" w:pos="1418" w:leader="none"/>
        </w:tabs>
        <w:rPr>
          <w:rFonts w:ascii="Times New Roman" w:hAnsi="Times New Roman"/>
          <w:bCs/>
          <w:sz w:val="24"/>
          <w:szCs w:val="24"/>
        </w:rPr>
      </w:pPr>
      <w:r>
        <w:rPr>
          <w:rFonts w:ascii="Times New Roman" w:hAnsi="Times New Roman"/>
          <w:bCs/>
          <w:sz w:val="24"/>
          <w:szCs w:val="24"/>
        </w:rPr>
        <w:t xml:space="preserve">5.1.</w:t>
      </w:r>
      <w:r>
        <w:rPr>
          <w:rFonts w:ascii="Times New Roman" w:hAnsi="Times New Roman"/>
          <w:bCs/>
          <w:sz w:val="24"/>
          <w:szCs w:val="24"/>
        </w:rPr>
        <w:t xml:space="preserve">8</w:t>
      </w:r>
      <w:r>
        <w:rPr>
          <w:rFonts w:ascii="Times New Roman" w:hAnsi="Times New Roman"/>
          <w:bCs/>
          <w:sz w:val="24"/>
          <w:szCs w:val="24"/>
        </w:rPr>
        <w:t xml:space="preserve">.</w:t>
        <w:tab/>
      </w:r>
      <w:r>
        <w:rPr>
          <w:rFonts w:ascii="Times New Roman" w:hAnsi="Times New Roman"/>
          <w:bCs/>
          <w:sz w:val="24"/>
          <w:szCs w:val="24"/>
        </w:rPr>
        <w:t xml:space="preserve">Приостанавливать операцию по списанию денежных средств со счета К</w:t>
      </w:r>
      <w:r>
        <w:rPr>
          <w:rFonts w:ascii="Times New Roman" w:hAnsi="Times New Roman"/>
          <w:bCs/>
          <w:sz w:val="24"/>
          <w:szCs w:val="24"/>
        </w:rPr>
        <w:t xml:space="preserve">лиента, отказывать Клиенту в совершении операции на основании распоряжений Клиента о переводе денежных средств со Счета Клиента, замораживать (блокировать) денежные средства </w:t>
        <w:br/>
        <w:t xml:space="preserve">на Счете Клиента в порядке и в сроки, установленные Федеральным законом № 115-ФЗ.</w:t>
      </w:r>
      <w:r>
        <w:rPr>
          <w:rFonts w:ascii="Times New Roman" w:hAnsi="Times New Roman"/>
          <w:bCs/>
          <w:sz w:val="24"/>
          <w:szCs w:val="24"/>
        </w:rPr>
      </w:r>
      <w:r>
        <w:rPr>
          <w:rFonts w:ascii="Times New Roman" w:hAnsi="Times New Roman"/>
          <w:bCs/>
          <w:sz w:val="24"/>
          <w:szCs w:val="24"/>
        </w:rPr>
      </w:r>
    </w:p>
    <w:p>
      <w:pPr>
        <w:pStyle w:val="1438"/>
        <w:ind w:firstLine="709"/>
        <w:jc w:val="both"/>
        <w:spacing w:after="0" w:line="240" w:lineRule="auto"/>
        <w:tabs>
          <w:tab w:val="left" w:pos="1134" w:leader="none"/>
        </w:tabs>
        <w:rPr>
          <w:rFonts w:ascii="Times New Roman" w:hAnsi="Times New Roman"/>
          <w:sz w:val="24"/>
          <w:szCs w:val="24"/>
          <w:lang w:eastAsia="ru-RU"/>
        </w:rPr>
      </w:pPr>
      <w:r>
        <w:rPr>
          <w:rFonts w:ascii="Times New Roman" w:hAnsi="Times New Roman"/>
          <w:sz w:val="24"/>
          <w:szCs w:val="24"/>
        </w:rPr>
        <w:t xml:space="preserve">5.1.</w:t>
      </w:r>
      <w:r>
        <w:rPr>
          <w:rFonts w:ascii="Times New Roman" w:hAnsi="Times New Roman"/>
          <w:sz w:val="24"/>
          <w:szCs w:val="24"/>
        </w:rPr>
        <w:t xml:space="preserve">9</w:t>
      </w:r>
      <w:r>
        <w:rPr>
          <w:rFonts w:ascii="Times New Roman" w:hAnsi="Times New Roman"/>
          <w:sz w:val="24"/>
          <w:szCs w:val="24"/>
        </w:rPr>
        <w:t xml:space="preserve">.</w:t>
      </w:r>
      <w:r>
        <w:tab/>
      </w:r>
      <w:r>
        <w:rPr>
          <w:rFonts w:ascii="Times New Roman" w:hAnsi="Times New Roman"/>
          <w:sz w:val="24"/>
          <w:szCs w:val="24"/>
          <w:lang w:eastAsia="ru-RU"/>
        </w:rPr>
        <w:t xml:space="preserve">При поступлении на бумажном носителе или в электронном виде в Банк информации о корпоративном споре в отношении Клиента</w:t>
      </w:r>
      <w:r>
        <w:rPr>
          <w:rFonts w:ascii="Times New Roman" w:hAnsi="Times New Roman"/>
          <w:sz w:val="24"/>
          <w:szCs w:val="24"/>
          <w:vertAlign w:val="superscript"/>
          <w:lang w:eastAsia="ru-RU"/>
        </w:rPr>
        <w:footnoteReference w:id="16"/>
      </w:r>
      <w:r>
        <w:rPr>
          <w:rFonts w:ascii="Times New Roman" w:hAnsi="Times New Roman"/>
          <w:sz w:val="24"/>
          <w:szCs w:val="24"/>
          <w:lang w:eastAsia="ru-RU"/>
        </w:rPr>
        <w:t xml:space="preserve">, в том числе с требованием не проводить/ограничить проведение операций по счетам Клиента и/или об отсутствии полномочий у лиц/об изменении лиц, уполномоченных распоряжаться денежными средствами, находящимися на счетах Клиента, принять следующие меры:</w:t>
      </w:r>
      <w:r>
        <w:rPr>
          <w:rFonts w:ascii="Times New Roman" w:hAnsi="Times New Roman"/>
          <w:sz w:val="24"/>
          <w:szCs w:val="24"/>
          <w:lang w:eastAsia="ru-RU"/>
        </w:rPr>
      </w:r>
      <w:r>
        <w:rPr>
          <w:rFonts w:ascii="Times New Roman" w:hAnsi="Times New Roman"/>
          <w:sz w:val="24"/>
          <w:szCs w:val="24"/>
          <w:lang w:eastAsia="ru-RU"/>
        </w:rPr>
      </w:r>
    </w:p>
    <w:p>
      <w:pPr>
        <w:pStyle w:val="1438"/>
        <w:ind w:firstLine="709"/>
        <w:jc w:val="both"/>
        <w:spacing w:after="0" w:line="240" w:lineRule="auto"/>
        <w:tabs>
          <w:tab w:val="left" w:pos="1134" w:leader="none"/>
        </w:tabs>
        <w:rPr>
          <w:rFonts w:ascii="Times New Roman" w:hAnsi="Times New Roman"/>
          <w:bCs/>
          <w:sz w:val="24"/>
          <w:szCs w:val="24"/>
          <w:lang w:eastAsia="ru-RU"/>
        </w:rPr>
      </w:pPr>
      <w:r>
        <w:rPr>
          <w:rFonts w:ascii="Times New Roman" w:hAnsi="Times New Roman"/>
          <w:sz w:val="24"/>
          <w:szCs w:val="24"/>
          <w:lang w:eastAsia="ru-RU"/>
        </w:rPr>
        <w:t xml:space="preserve">- </w:t>
      </w:r>
      <w:r>
        <w:rPr>
          <w:rFonts w:ascii="Times New Roman" w:hAnsi="Times New Roman"/>
          <w:bCs/>
          <w:sz w:val="24"/>
          <w:szCs w:val="24"/>
          <w:lang w:eastAsia="ru-RU"/>
        </w:rPr>
        <w:t xml:space="preserve">не принимать распоряжения Клиента к исполнению, за исключением распоряжений о перечислении денежных средств в бюджетную систему,</w:t>
      </w:r>
      <w:r>
        <w:rPr>
          <w:rFonts w:ascii="Times New Roman" w:hAnsi="Times New Roman" w:eastAsia="Times New Roman"/>
          <w:sz w:val="24"/>
          <w:szCs w:val="24"/>
          <w:lang w:eastAsia="ru-RU"/>
        </w:rPr>
        <w:t xml:space="preserve"> </w:t>
      </w:r>
      <w:r>
        <w:rPr>
          <w:rFonts w:ascii="Times New Roman" w:hAnsi="Times New Roman"/>
          <w:bCs/>
          <w:sz w:val="24"/>
          <w:szCs w:val="24"/>
          <w:lang w:eastAsia="ru-RU"/>
        </w:rPr>
        <w:t xml:space="preserve">перевода денежных средств </w:t>
        <w:br w:type="textWrapping" w:clear="all"/>
        <w:t xml:space="preserve">на банковские счета, входящие в состав единого казначейского счета, открытые Федеральному казначейству</w:t>
      </w:r>
      <w:r>
        <w:rPr>
          <w:rFonts w:ascii="Times New Roman" w:hAnsi="Times New Roman"/>
          <w:bCs/>
          <w:sz w:val="24"/>
          <w:szCs w:val="24"/>
          <w:lang w:eastAsia="ru-RU"/>
        </w:rPr>
        <w:t xml:space="preserve"> в Банке России, выплаты заработной платы и социальных выплат, а также платежей на погашение кредитов/ссудной задолженности перед Банком, комиссионного вознаграждения Банку;</w:t>
      </w:r>
      <w:r>
        <w:rPr>
          <w:rFonts w:ascii="Times New Roman" w:hAnsi="Times New Roman"/>
          <w:bCs/>
          <w:sz w:val="24"/>
          <w:szCs w:val="24"/>
          <w:lang w:eastAsia="ru-RU"/>
        </w:rPr>
      </w:r>
      <w:r>
        <w:rPr>
          <w:rFonts w:ascii="Times New Roman" w:hAnsi="Times New Roman"/>
          <w:bCs/>
          <w:sz w:val="24"/>
          <w:szCs w:val="24"/>
          <w:lang w:eastAsia="ru-RU"/>
        </w:rPr>
      </w:r>
    </w:p>
    <w:p>
      <w:pPr>
        <w:pStyle w:val="1438"/>
        <w:ind w:firstLine="709"/>
        <w:jc w:val="both"/>
        <w:spacing w:after="0" w:line="240" w:lineRule="auto"/>
        <w:tabs>
          <w:tab w:val="left" w:pos="1134" w:leader="none"/>
        </w:tabs>
        <w:rPr>
          <w:rFonts w:ascii="Times New Roman" w:hAnsi="Times New Roman"/>
          <w:bCs/>
          <w:sz w:val="24"/>
          <w:szCs w:val="24"/>
          <w:lang w:eastAsia="ru-RU"/>
        </w:rPr>
      </w:pPr>
      <w:r>
        <w:rPr>
          <w:rFonts w:ascii="Times New Roman" w:hAnsi="Times New Roman"/>
          <w:bCs/>
          <w:sz w:val="24"/>
          <w:szCs w:val="24"/>
          <w:lang w:eastAsia="ru-RU"/>
        </w:rPr>
        <w:t xml:space="preserve">- приостановить доступ к </w:t>
      </w:r>
      <w:r>
        <w:rPr>
          <w:rFonts w:ascii="Times New Roman" w:hAnsi="Times New Roman" w:eastAsia="Times New Roman" w:cs="Times New Roman"/>
          <w:sz w:val="24"/>
          <w:szCs w:val="24"/>
        </w:rPr>
        <w:t xml:space="preserve">ИС Свой Бизнес</w:t>
      </w:r>
      <w:r>
        <w:rPr>
          <w:rFonts w:ascii="Times New Roman" w:hAnsi="Times New Roman"/>
          <w:bCs/>
          <w:sz w:val="24"/>
          <w:szCs w:val="24"/>
          <w:lang w:eastAsia="ru-RU"/>
        </w:rPr>
        <w:t xml:space="preserve">;</w:t>
      </w:r>
      <w:r>
        <w:rPr>
          <w:rFonts w:ascii="Times New Roman" w:hAnsi="Times New Roman"/>
          <w:bCs/>
          <w:sz w:val="24"/>
          <w:szCs w:val="24"/>
          <w:lang w:eastAsia="ru-RU"/>
        </w:rPr>
      </w:r>
      <w:r>
        <w:rPr>
          <w:rFonts w:ascii="Times New Roman" w:hAnsi="Times New Roman"/>
          <w:bCs/>
          <w:sz w:val="24"/>
          <w:szCs w:val="24"/>
          <w:lang w:eastAsia="ru-RU"/>
        </w:rPr>
      </w:r>
    </w:p>
    <w:p>
      <w:pPr>
        <w:pStyle w:val="1438"/>
        <w:ind w:firstLine="709"/>
        <w:jc w:val="both"/>
        <w:spacing w:after="0" w:line="240" w:lineRule="auto"/>
        <w:tabs>
          <w:tab w:val="left" w:pos="1134" w:leader="none"/>
        </w:tabs>
        <w:rPr>
          <w:rFonts w:ascii="Times New Roman" w:hAnsi="Times New Roman"/>
          <w:bCs/>
          <w:sz w:val="24"/>
          <w:szCs w:val="24"/>
          <w:lang w:eastAsia="ru-RU"/>
        </w:rPr>
      </w:pPr>
      <w:r>
        <w:rPr>
          <w:rFonts w:ascii="Times New Roman" w:hAnsi="Times New Roman"/>
          <w:bCs/>
          <w:sz w:val="24"/>
          <w:szCs w:val="24"/>
          <w:lang w:eastAsia="ru-RU"/>
        </w:rPr>
        <w:t xml:space="preserve">- приостановить действие выпущенных бизнес-карт (корпоративных карт);</w:t>
      </w:r>
      <w:r>
        <w:rPr>
          <w:rFonts w:ascii="Times New Roman" w:hAnsi="Times New Roman"/>
          <w:bCs/>
          <w:sz w:val="24"/>
          <w:szCs w:val="24"/>
          <w:lang w:eastAsia="ru-RU"/>
        </w:rPr>
      </w:r>
      <w:r>
        <w:rPr>
          <w:rFonts w:ascii="Times New Roman" w:hAnsi="Times New Roman"/>
          <w:bCs/>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bCs/>
          <w:sz w:val="24"/>
          <w:szCs w:val="24"/>
          <w:lang w:eastAsia="ru-RU"/>
        </w:rPr>
        <w:t xml:space="preserve">- запросить сведения и/или документы об урегулировании корпоративного спора, </w:t>
        <w:br w:type="textWrapping" w:clear="all"/>
        <w:t xml:space="preserve">а также актуальные документы, </w:t>
      </w:r>
      <w:r>
        <w:rPr>
          <w:rFonts w:ascii="Times New Roman" w:hAnsi="Times New Roman" w:eastAsia="Times New Roman"/>
          <w:sz w:val="24"/>
          <w:szCs w:val="24"/>
          <w:lang w:eastAsia="ru-RU"/>
        </w:rPr>
        <w:t xml:space="preserve">подтверждающие полномочия Уполномоченных лиц Клиента на распоряжение денежными средствами на счетах Клиента/документы </w:t>
        <w:br w:type="textWrapping" w:clear="all"/>
        <w:t xml:space="preserve">об изменении Уполномоченных лиц Клиента.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bCs/>
          <w:sz w:val="24"/>
          <w:szCs w:val="24"/>
          <w:lang w:eastAsia="ru-RU"/>
        </w:rPr>
      </w:pPr>
      <w:r>
        <w:rPr>
          <w:rFonts w:ascii="Times New Roman" w:hAnsi="Times New Roman" w:eastAsia="Times New Roman"/>
          <w:sz w:val="24"/>
          <w:szCs w:val="24"/>
          <w:lang w:eastAsia="ru-RU"/>
        </w:rPr>
        <w:t xml:space="preserve">О принятых мерах Банк направляет уведомление Клиенту в порядке, установленном пунктом 2.10 настоящих Условий.</w:t>
      </w:r>
      <w:r>
        <w:rPr>
          <w:rFonts w:ascii="Times New Roman" w:hAnsi="Times New Roman"/>
          <w:bCs/>
          <w:sz w:val="24"/>
          <w:szCs w:val="24"/>
          <w:lang w:eastAsia="ru-RU"/>
        </w:rPr>
      </w:r>
      <w:r>
        <w:rPr>
          <w:rFonts w:ascii="Times New Roman" w:hAnsi="Times New Roman"/>
          <w:bCs/>
          <w:sz w:val="24"/>
          <w:szCs w:val="24"/>
          <w:lang w:eastAsia="ru-RU"/>
        </w:rPr>
      </w:r>
    </w:p>
    <w:p>
      <w:pPr>
        <w:pStyle w:val="1438"/>
        <w:ind w:firstLine="709"/>
        <w:jc w:val="both"/>
        <w:spacing w:after="0" w:line="240" w:lineRule="auto"/>
        <w:tabs>
          <w:tab w:val="left" w:pos="1134" w:leader="none"/>
        </w:tabs>
        <w:rPr>
          <w:rFonts w:ascii="Times New Roman" w:hAnsi="Times New Roman"/>
          <w:bCs/>
          <w:sz w:val="24"/>
          <w:szCs w:val="24"/>
        </w:rPr>
      </w:pPr>
      <w:r>
        <w:rPr>
          <w:rFonts w:ascii="Times New Roman" w:hAnsi="Times New Roman"/>
          <w:sz w:val="24"/>
          <w:szCs w:val="24"/>
        </w:rPr>
        <w:t xml:space="preserve">5.1.10.</w:t>
        <w:tab/>
      </w:r>
      <w:r>
        <w:rPr>
          <w:rFonts w:ascii="Times New Roman" w:hAnsi="Times New Roman"/>
          <w:sz w:val="24"/>
          <w:szCs w:val="24"/>
        </w:rPr>
        <w:t xml:space="preserve">В одностороннем порядке вносить изменения </w:t>
      </w:r>
      <w:r>
        <w:rPr>
          <w:rFonts w:ascii="Times New Roman" w:hAnsi="Times New Roman"/>
          <w:sz w:val="24"/>
          <w:szCs w:val="24"/>
        </w:rPr>
        <w:t xml:space="preserve">в </w:t>
      </w:r>
      <w:r>
        <w:rPr>
          <w:rFonts w:ascii="Times New Roman" w:hAnsi="Times New Roman"/>
          <w:sz w:val="24"/>
          <w:szCs w:val="24"/>
        </w:rPr>
        <w:t xml:space="preserve">настоящие </w:t>
      </w:r>
      <w:r>
        <w:rPr>
          <w:rFonts w:ascii="Times New Roman" w:hAnsi="Times New Roman"/>
          <w:sz w:val="24"/>
          <w:szCs w:val="24"/>
        </w:rPr>
        <w:t xml:space="preserve">Условия, включая приложения к н</w:t>
      </w:r>
      <w:r>
        <w:rPr>
          <w:rFonts w:ascii="Times New Roman" w:hAnsi="Times New Roman"/>
          <w:sz w:val="24"/>
          <w:szCs w:val="24"/>
        </w:rPr>
        <w:t xml:space="preserve">е</w:t>
      </w:r>
      <w:r>
        <w:rPr>
          <w:rFonts w:ascii="Times New Roman" w:hAnsi="Times New Roman"/>
          <w:sz w:val="24"/>
          <w:szCs w:val="24"/>
        </w:rPr>
        <w:t xml:space="preserve">м</w:t>
      </w:r>
      <w:r>
        <w:rPr>
          <w:rFonts w:ascii="Times New Roman" w:hAnsi="Times New Roman"/>
          <w:sz w:val="24"/>
          <w:szCs w:val="24"/>
        </w:rPr>
        <w:t xml:space="preserve">у</w:t>
      </w:r>
      <w:r>
        <w:rPr>
          <w:rFonts w:ascii="Times New Roman" w:hAnsi="Times New Roman"/>
          <w:sz w:val="24"/>
          <w:szCs w:val="24"/>
        </w:rPr>
        <w:t xml:space="preserve">, Тарифы Банка</w:t>
      </w:r>
      <w:r>
        <w:rPr>
          <w:rFonts w:ascii="Times New Roman" w:hAnsi="Times New Roman"/>
          <w:sz w:val="24"/>
          <w:szCs w:val="24"/>
        </w:rPr>
        <w:t xml:space="preserve"> с предварительным </w:t>
      </w:r>
      <w:r>
        <w:rPr>
          <w:rFonts w:ascii="Times New Roman" w:hAnsi="Times New Roman"/>
          <w:bCs/>
          <w:sz w:val="24"/>
          <w:szCs w:val="24"/>
        </w:rPr>
        <w:t xml:space="preserve">уведомлением об этом </w:t>
      </w:r>
      <w:r>
        <w:rPr>
          <w:rFonts w:ascii="Times New Roman" w:hAnsi="Times New Roman"/>
          <w:bCs/>
          <w:sz w:val="24"/>
          <w:szCs w:val="24"/>
        </w:rPr>
        <w:t xml:space="preserve">К</w:t>
      </w:r>
      <w:r>
        <w:rPr>
          <w:rFonts w:ascii="Times New Roman" w:hAnsi="Times New Roman"/>
          <w:bCs/>
          <w:sz w:val="24"/>
          <w:szCs w:val="24"/>
        </w:rPr>
        <w:t xml:space="preserve">лиента </w:t>
      </w:r>
      <w:r>
        <w:rPr>
          <w:rFonts w:ascii="Times New Roman" w:hAnsi="Times New Roman"/>
          <w:sz w:val="24"/>
          <w:szCs w:val="24"/>
        </w:rPr>
        <w:t xml:space="preserve">за 10 </w:t>
      </w:r>
      <w:r>
        <w:rPr>
          <w:rFonts w:ascii="Times New Roman" w:hAnsi="Times New Roman"/>
          <w:sz w:val="24"/>
          <w:szCs w:val="24"/>
        </w:rPr>
        <w:t xml:space="preserve">(десять) </w:t>
      </w:r>
      <w:r>
        <w:rPr>
          <w:rFonts w:ascii="Times New Roman" w:hAnsi="Times New Roman"/>
          <w:sz w:val="24"/>
          <w:szCs w:val="24"/>
        </w:rPr>
        <w:t xml:space="preserve">рабочих дней</w:t>
      </w:r>
      <w:r>
        <w:rPr>
          <w:rFonts w:ascii="Times New Roman" w:hAnsi="Times New Roman"/>
          <w:sz w:val="24"/>
          <w:szCs w:val="24"/>
        </w:rPr>
        <w:t xml:space="preserve"> до внесения соответствующих изменений</w:t>
      </w:r>
      <w:r>
        <w:rPr>
          <w:rFonts w:ascii="Times New Roman" w:hAnsi="Times New Roman"/>
          <w:sz w:val="24"/>
          <w:szCs w:val="24"/>
        </w:rPr>
        <w:t xml:space="preserve"> в порядке, предусмотренном </w:t>
      </w:r>
      <w:r>
        <w:rPr>
          <w:rFonts w:ascii="Times New Roman" w:hAnsi="Times New Roman"/>
          <w:sz w:val="24"/>
          <w:szCs w:val="24"/>
        </w:rPr>
        <w:t xml:space="preserve">пунктом 2.3 </w:t>
      </w:r>
      <w:r>
        <w:rPr>
          <w:rFonts w:ascii="Times New Roman" w:hAnsi="Times New Roman"/>
          <w:sz w:val="24"/>
          <w:szCs w:val="24"/>
        </w:rPr>
        <w:t xml:space="preserve">настоящих </w:t>
      </w:r>
      <w:r>
        <w:rPr>
          <w:rFonts w:ascii="Times New Roman" w:hAnsi="Times New Roman"/>
          <w:sz w:val="24"/>
          <w:szCs w:val="24"/>
        </w:rPr>
        <w:t xml:space="preserve">Условий.</w:t>
      </w:r>
      <w:r>
        <w:rPr>
          <w:rFonts w:ascii="Times New Roman" w:hAnsi="Times New Roman"/>
          <w:sz w:val="24"/>
          <w:szCs w:val="24"/>
        </w:rPr>
        <w:t xml:space="preserve"> </w:t>
      </w:r>
      <w:r>
        <w:rPr>
          <w:rFonts w:ascii="Times New Roman" w:hAnsi="Times New Roman"/>
          <w:bCs/>
          <w:sz w:val="24"/>
          <w:szCs w:val="24"/>
        </w:rPr>
        <w:t xml:space="preserve">И</w:t>
      </w:r>
      <w:r>
        <w:rPr>
          <w:rFonts w:ascii="Times New Roman" w:hAnsi="Times New Roman"/>
          <w:bCs/>
          <w:sz w:val="24"/>
          <w:szCs w:val="24"/>
        </w:rPr>
        <w:t xml:space="preserve">зменения, вносимые</w:t>
      </w:r>
      <w:r>
        <w:rPr>
          <w:rFonts w:ascii="Times New Roman" w:hAnsi="Times New Roman"/>
          <w:bCs/>
          <w:sz w:val="24"/>
          <w:szCs w:val="24"/>
        </w:rPr>
        <w:t xml:space="preserve"> Банком</w:t>
      </w:r>
      <w:r>
        <w:rPr>
          <w:rFonts w:ascii="Times New Roman" w:hAnsi="Times New Roman"/>
          <w:bCs/>
          <w:sz w:val="24"/>
          <w:szCs w:val="24"/>
        </w:rPr>
        <w:t xml:space="preserve">, вступают в силу </w:t>
      </w:r>
      <w:r>
        <w:rPr>
          <w:rFonts w:ascii="Times New Roman" w:hAnsi="Times New Roman"/>
          <w:bCs/>
          <w:sz w:val="24"/>
          <w:szCs w:val="24"/>
        </w:rPr>
        <w:t xml:space="preserve">для всех Клиентов и изменяют условия заключенных Договоров начиная со дня, следующего за днем истечения срока, указанного </w:t>
      </w:r>
      <w:r>
        <w:rPr>
          <w:rFonts w:ascii="Times New Roman" w:hAnsi="Times New Roman"/>
          <w:bCs/>
          <w:sz w:val="24"/>
          <w:szCs w:val="24"/>
        </w:rPr>
        <w:t xml:space="preserve">в настоящем пункте</w:t>
      </w:r>
      <w:r>
        <w:rPr>
          <w:rFonts w:ascii="Times New Roman" w:hAnsi="Times New Roman"/>
          <w:bCs/>
          <w:sz w:val="24"/>
          <w:szCs w:val="24"/>
        </w:rPr>
        <w:t xml:space="preserve"> либо в конкретную дату, указанную Банком, но не ранее указанного в настоящем пункте срока</w:t>
      </w:r>
      <w:r>
        <w:rPr>
          <w:rFonts w:ascii="Times New Roman" w:hAnsi="Times New Roman"/>
          <w:bCs/>
          <w:sz w:val="24"/>
          <w:szCs w:val="24"/>
        </w:rPr>
        <w:t xml:space="preserve">.</w:t>
      </w:r>
      <w:r>
        <w:rPr>
          <w:rFonts w:ascii="Times New Roman" w:hAnsi="Times New Roman"/>
          <w:bCs/>
          <w:sz w:val="24"/>
          <w:szCs w:val="24"/>
        </w:rPr>
      </w:r>
      <w:r>
        <w:rPr>
          <w:rFonts w:ascii="Times New Roman" w:hAnsi="Times New Roman"/>
          <w:bCs/>
          <w:sz w:val="24"/>
          <w:szCs w:val="24"/>
        </w:rPr>
      </w:r>
    </w:p>
    <w:p>
      <w:pPr>
        <w:pStyle w:val="1438"/>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sz w:val="24"/>
          <w:szCs w:val="24"/>
          <w:lang w:eastAsia="ru-RU"/>
        </w:rPr>
        <w:t xml:space="preserve">5.1.</w:t>
      </w:r>
      <w:r>
        <w:rPr>
          <w:rFonts w:ascii="Times New Roman" w:hAnsi="Times New Roman" w:eastAsia="Times New Roman"/>
          <w:sz w:val="24"/>
          <w:szCs w:val="24"/>
          <w:lang w:eastAsia="ru-RU"/>
        </w:rPr>
        <w:t xml:space="preserve">11</w:t>
      </w:r>
      <w:r>
        <w:rPr>
          <w:rFonts w:ascii="Times New Roman" w:hAnsi="Times New Roman" w:eastAsia="Times New Roman"/>
          <w:sz w:val="24"/>
          <w:szCs w:val="24"/>
          <w:lang w:eastAsia="ru-RU"/>
        </w:rPr>
        <w:t xml:space="preserve">. </w:t>
      </w:r>
      <w:r>
        <w:rPr>
          <w:rFonts w:ascii="Times New Roman" w:hAnsi="Times New Roman" w:eastAsia="Times New Roman"/>
          <w:bCs/>
          <w:sz w:val="24"/>
          <w:szCs w:val="24"/>
          <w:lang w:eastAsia="ru-RU"/>
        </w:rPr>
        <w:t xml:space="preserve">Отказать в заключении Договора с Клиентом на основании пункта 5.2 статьи 7 Федерального закона № 115-ФЗ в случае наличия </w:t>
      </w:r>
      <w:r>
        <w:rPr>
          <w:rFonts w:ascii="Times New Roman" w:hAnsi="Times New Roman" w:eastAsia="Times New Roman"/>
          <w:iCs/>
          <w:sz w:val="24"/>
          <w:szCs w:val="24"/>
          <w:lang w:eastAsia="ru-RU"/>
        </w:rPr>
        <w:t xml:space="preserve">у Банка подозрений о том, что целью заключения настоящего Договора является совершение операций в целях легализации (отмывания) доходов, полученных преступным путем, и/или финансирования терроризма.</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5.1.</w:t>
      </w:r>
      <w:r>
        <w:rPr>
          <w:rFonts w:ascii="Times New Roman" w:hAnsi="Times New Roman" w:eastAsia="Times New Roman"/>
          <w:iCs/>
          <w:sz w:val="24"/>
          <w:szCs w:val="24"/>
          <w:lang w:eastAsia="ru-RU"/>
        </w:rPr>
        <w:t xml:space="preserve">12</w:t>
      </w:r>
      <w:r>
        <w:rPr>
          <w:rFonts w:ascii="Times New Roman" w:hAnsi="Times New Roman" w:eastAsia="Times New Roman"/>
          <w:iCs/>
          <w:sz w:val="24"/>
          <w:szCs w:val="24"/>
          <w:lang w:eastAsia="ru-RU"/>
        </w:rPr>
        <w:t xml:space="preserve">. Не принимать на обслуживание лиц:</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w:t>
        <w:tab/>
        <w:t xml:space="preserve">осуществляющих деятельность на территории Российской Федерации без полученной в уста</w:t>
      </w:r>
      <w:r>
        <w:rPr>
          <w:rFonts w:ascii="Times New Roman" w:hAnsi="Times New Roman" w:eastAsia="Times New Roman"/>
          <w:iCs/>
          <w:sz w:val="24"/>
          <w:szCs w:val="24"/>
          <w:lang w:eastAsia="ru-RU"/>
        </w:rPr>
        <w:t xml:space="preserve">новленном порядке лицензии, в случае, если законодательство Российской Федерации в отношении такой деятельности предусматривает ее наличие, а также Банк имеет право не осуществлять операции с денежными средствами или иным имуществом по поручению таких лиц;</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w:t>
        <w:tab/>
        <w:t xml:space="preserve">оказывающих услуги с использованием сайта в сети интернет, в случае, если доменное имя этого сайта, указатель страницы этого сайта содержатся в Едином реестре доменных имен.</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pStyle w:val="1438"/>
        <w:ind w:firstLine="709"/>
        <w:jc w:val="both"/>
        <w:spacing w:after="0" w:line="240" w:lineRule="auto"/>
        <w:tabs>
          <w:tab w:val="left" w:pos="993" w:leader="none"/>
          <w:tab w:val="left" w:pos="1276"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5.1.1</w:t>
      </w:r>
      <w:r>
        <w:rPr>
          <w:rFonts w:ascii="Times New Roman" w:hAnsi="Times New Roman" w:eastAsia="Times New Roman"/>
          <w:bCs/>
          <w:sz w:val="24"/>
          <w:szCs w:val="24"/>
          <w:lang w:eastAsia="ru-RU"/>
        </w:rPr>
        <w:t xml:space="preserve">3</w:t>
      </w:r>
      <w:r>
        <w:rPr>
          <w:rFonts w:ascii="Times New Roman" w:hAnsi="Times New Roman" w:eastAsia="Times New Roman"/>
          <w:bCs/>
          <w:sz w:val="24"/>
          <w:szCs w:val="24"/>
          <w:lang w:eastAsia="ru-RU"/>
        </w:rPr>
        <w:t xml:space="preserve">. Не принимать на обслуживание/не заключать</w:t>
      </w:r>
      <w:r>
        <w:rPr>
          <w:rFonts w:ascii="Times New Roman" w:hAnsi="Times New Roman" w:eastAsia="Times New Roman"/>
          <w:sz w:val="24"/>
          <w:szCs w:val="24"/>
          <w:lang w:eastAsia="ru-RU"/>
        </w:rPr>
        <w:t xml:space="preserve"> Договор</w:t>
      </w:r>
      <w:r>
        <w:rPr>
          <w:rFonts w:ascii="Times New Roman" w:hAnsi="Times New Roman" w:eastAsia="Times New Roman"/>
          <w:sz w:val="24"/>
          <w:szCs w:val="24"/>
          <w:lang w:eastAsia="ru-RU"/>
        </w:rPr>
        <w:t xml:space="preserve"> в случае непредставления/представления неполного комплекта документов, необходимого для заключения Договора, в случаях, установленных Федеральным законом № 115-ФЗ, а также в иных случаях, предусмотренных действующим законодательством Российской Федерации.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5.1.1</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Расторгнуть Договор с Клиентом в случае принятия в течение календарного года двух и более решений об отказе в совершении операции на основании распоряжения Клиента, на основании пункта 11 ст. 7 Федерального закона № 115-ФЗ</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5.1.15</w:t>
      </w:r>
      <w:r>
        <w:rPr>
          <w:rFonts w:ascii="Times New Roman" w:hAnsi="Times New Roman" w:eastAsia="Times New Roman"/>
          <w:sz w:val="24"/>
          <w:szCs w:val="24"/>
          <w:lang w:eastAsia="ru-RU"/>
        </w:rPr>
        <w:t xml:space="preserve">. Применять меры, предусмотренные пунктом 5 статьи 7.7 Федерального закона № 115-ФЗ: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5.1.15</w:t>
      </w:r>
      <w:r>
        <w:rPr>
          <w:rFonts w:ascii="Times New Roman" w:hAnsi="Times New Roman" w:eastAsia="Times New Roman"/>
          <w:sz w:val="24"/>
          <w:szCs w:val="24"/>
          <w:lang w:eastAsia="ru-RU"/>
        </w:rPr>
        <w:t xml:space="preserve">.1. Не проводить операции по списанию денежных средств со Счета, а также не осуществлять операции по выдаче наличных денежных средств за исключением случаев, указанных в пункте 6 статьи 7.7 Федерального закона № 115-ФЗ.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5.1.15</w:t>
      </w:r>
      <w:r>
        <w:rPr>
          <w:rFonts w:ascii="Times New Roman" w:hAnsi="Times New Roman" w:eastAsia="Times New Roman"/>
          <w:sz w:val="24"/>
          <w:szCs w:val="24"/>
          <w:lang w:eastAsia="ru-RU"/>
        </w:rPr>
        <w:t xml:space="preserve">.2. </w:t>
      </w:r>
      <w:r>
        <w:rPr>
          <w:rFonts w:ascii="Times New Roman" w:hAnsi="Times New Roman" w:eastAsia="Times New Roman"/>
          <w:sz w:val="24"/>
          <w:szCs w:val="24"/>
          <w:lang w:eastAsia="ru-RU"/>
        </w:rPr>
        <w:t xml:space="preserve">Не выдавать при расторжении До</w:t>
      </w:r>
      <w:r>
        <w:rPr>
          <w:rFonts w:ascii="Times New Roman" w:hAnsi="Times New Roman" w:eastAsia="Times New Roman"/>
          <w:sz w:val="24"/>
          <w:szCs w:val="24"/>
          <w:lang w:eastAsia="ru-RU"/>
        </w:rPr>
        <w:t xml:space="preserve">говора остаток денежных средств со Счета, либо не перечислять остаток на другой счет Клиента или на счет третьего лица по указанию Клиента, за исключением случаев, предусмотренных абзацами седьмым и десятым пункта 6 статьи 7.7 Федерального закона № 115-ФЗ.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bCs/>
          <w:sz w:val="24"/>
          <w:szCs w:val="24"/>
          <w:lang w:eastAsia="ru-RU"/>
        </w:rPr>
        <w:t xml:space="preserve">5.1.16</w:t>
      </w:r>
      <w:r>
        <w:rPr>
          <w:rFonts w:ascii="Times New Roman" w:hAnsi="Times New Roman" w:eastAsia="Times New Roman"/>
          <w:bCs/>
          <w:sz w:val="24"/>
          <w:szCs w:val="24"/>
          <w:lang w:eastAsia="ru-RU"/>
        </w:rPr>
        <w:t xml:space="preserve">. </w:t>
      </w:r>
      <w:r>
        <w:rPr>
          <w:rFonts w:ascii="Times New Roman" w:hAnsi="Times New Roman" w:eastAsia="Times New Roman"/>
          <w:sz w:val="24"/>
          <w:szCs w:val="24"/>
          <w:lang w:eastAsia="ru-RU"/>
        </w:rPr>
        <w:t xml:space="preserve">И</w:t>
      </w:r>
      <w:r>
        <w:rPr>
          <w:rFonts w:ascii="Times New Roman" w:hAnsi="Times New Roman" w:eastAsia="Times New Roman"/>
          <w:iCs/>
          <w:sz w:val="24"/>
          <w:szCs w:val="24"/>
          <w:lang w:eastAsia="ru-RU"/>
        </w:rPr>
        <w:t xml:space="preserve">спользовать предоставленный Клиентом в Подразделение Банка адрес </w:t>
      </w:r>
      <w:r>
        <w:rPr>
          <w:rFonts w:ascii="Times New Roman" w:hAnsi="Times New Roman" w:eastAsia="Times New Roman"/>
          <w:bCs/>
          <w:sz w:val="24"/>
          <w:szCs w:val="24"/>
          <w:lang w:eastAsia="ru-RU"/>
        </w:rPr>
        <w:t xml:space="preserve">электронной почты</w:t>
      </w:r>
      <w:r>
        <w:rPr>
          <w:rFonts w:ascii="Times New Roman" w:hAnsi="Times New Roman" w:eastAsia="Times New Roman"/>
          <w:bCs/>
          <w:sz w:val="24"/>
          <w:szCs w:val="24"/>
          <w:vertAlign w:val="superscript"/>
          <w:lang w:eastAsia="ru-RU"/>
        </w:rPr>
        <w:footnoteReference w:id="17"/>
      </w:r>
      <w:r>
        <w:rPr>
          <w:rFonts w:ascii="Times New Roman" w:hAnsi="Times New Roman" w:eastAsia="Times New Roman"/>
          <w:bCs/>
          <w:sz w:val="24"/>
          <w:szCs w:val="24"/>
          <w:lang w:eastAsia="ru-RU"/>
        </w:rPr>
        <w:t xml:space="preserve"> для направления Клиенту запросов, сообщений, уведомлений исключительно в части исполнения требований Федерального закона № 115-ФЗ по обновлению сведений, полученных в ре</w:t>
      </w:r>
      <w:r>
        <w:rPr>
          <w:rFonts w:ascii="Times New Roman" w:hAnsi="Times New Roman" w:eastAsia="Times New Roman"/>
          <w:bCs/>
          <w:sz w:val="24"/>
          <w:szCs w:val="24"/>
          <w:lang w:eastAsia="ru-RU"/>
        </w:rPr>
        <w:t xml:space="preserve">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5.1.17</w:t>
      </w:r>
      <w:r>
        <w:rPr>
          <w:rFonts w:ascii="Times New Roman" w:hAnsi="Times New Roman" w:eastAsia="Times New Roman"/>
          <w:iCs/>
          <w:sz w:val="24"/>
          <w:szCs w:val="24"/>
          <w:lang w:eastAsia="ru-RU"/>
        </w:rPr>
        <w:t xml:space="preserve">. Отказать </w:t>
      </w:r>
      <w:r>
        <w:rPr>
          <w:rFonts w:ascii="Times New Roman" w:hAnsi="Times New Roman" w:eastAsia="Times New Roman"/>
          <w:iCs/>
          <w:sz w:val="24"/>
          <w:szCs w:val="24"/>
          <w:lang w:eastAsia="ru-RU"/>
        </w:rPr>
        <w:t xml:space="preserve">в совершении операции, в том числе в совершении операции на основании распоряжения клиента и в совершении операции по зачислению денежных сре</w:t>
      </w:r>
      <w:r>
        <w:rPr>
          <w:rFonts w:ascii="Times New Roman" w:hAnsi="Times New Roman" w:eastAsia="Times New Roman"/>
          <w:iCs/>
          <w:sz w:val="24"/>
          <w:szCs w:val="24"/>
          <w:lang w:eastAsia="ru-RU"/>
        </w:rPr>
        <w:t xml:space="preserve">дств на Счет Клиента при условии, что в результате реализации правил внутреннего контроля у работников Банка возникают подозрения, что операция совершается в целях легализации (отмывания) доходов, полученных преступным путем, или финансирования терроризма.</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В случае отказа Банка в совершении операции по зачислению денежных средств на Счет Клиента Банк возвращает поступившие денежные средства в банк плательщика в срок не позднее двух рабочих дней со дня поступления платежного документа в Банк.</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5.1.18. Самостоятельно определять/изменять маршрут осуществления перевода денежных средс</w:t>
      </w:r>
      <w:r>
        <w:rPr>
          <w:rFonts w:ascii="Times New Roman" w:hAnsi="Times New Roman" w:eastAsia="Times New Roman"/>
          <w:iCs/>
          <w:sz w:val="24"/>
          <w:szCs w:val="24"/>
          <w:lang w:eastAsia="ru-RU"/>
        </w:rPr>
        <w:t xml:space="preserve">тв в валюте Российской Федерации/иностранной валюте в части используемых банков-корреспондентов, обеспечивая при этом неизменность реквизитов получателя и отправителя денежных средств, указанных Клиентом в соответствующем распоряжении/заявлении на перевод.</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iCs/>
          <w:sz w:val="24"/>
          <w:szCs w:val="24"/>
          <w:highlight w:val="none"/>
          <w:lang w:eastAsia="ru-RU"/>
        </w:rPr>
      </w:pPr>
      <w:r>
        <w:rPr>
          <w:rFonts w:ascii="Times New Roman" w:hAnsi="Times New Roman" w:eastAsia="Times New Roman"/>
          <w:iCs/>
          <w:sz w:val="24"/>
          <w:szCs w:val="24"/>
          <w:lang w:eastAsia="ru-RU"/>
        </w:rPr>
        <w:t xml:space="preserve">5.1.19. </w:t>
      </w:r>
      <w:r>
        <w:rPr>
          <w:rFonts w:ascii="Times New Roman" w:hAnsi="Times New Roman" w:eastAsia="Times New Roman"/>
          <w:iCs/>
          <w:sz w:val="24"/>
          <w:szCs w:val="24"/>
          <w:lang w:eastAsia="ru-RU"/>
        </w:rPr>
        <w:t xml:space="preserve">Запрашивать у Клиента сведения и (или) подтверждающие документы в целях проверки соблюдения требований действующего законодательства Российской Федерации в области специальных экономических мер.</w:t>
      </w:r>
      <w:r>
        <w:rPr>
          <w:rFonts w:ascii="Times New Roman" w:hAnsi="Times New Roman" w:eastAsia="Times New Roman"/>
          <w:iCs/>
          <w:sz w:val="24"/>
          <w:szCs w:val="24"/>
          <w:highlight w:val="none"/>
          <w:lang w:eastAsia="ru-RU"/>
        </w:rPr>
      </w:r>
      <w:r>
        <w:rPr>
          <w:rFonts w:ascii="Times New Roman" w:hAnsi="Times New Roman" w:eastAsia="Times New Roman"/>
          <w:iCs/>
          <w:sz w:val="24"/>
          <w:szCs w:val="24"/>
          <w:highlight w:val="none"/>
          <w:lang w:eastAsia="ru-RU"/>
        </w:rPr>
      </w:r>
    </w:p>
    <w:p>
      <w:pPr>
        <w:ind w:firstLine="709"/>
        <w:jc w:val="both"/>
        <w:spacing w:after="0" w:line="240" w:lineRule="auto"/>
        <w:tabs>
          <w:tab w:val="left" w:pos="1134" w:leader="none"/>
        </w:tabs>
        <w:rPr>
          <w:rFonts w:ascii="Times New Roman" w:hAnsi="Times New Roman" w:eastAsia="Times New Roman"/>
          <w:color w:val="000000"/>
          <w:sz w:val="24"/>
          <w:szCs w:val="24"/>
          <w:highlight w:val="none"/>
          <w:lang w:eastAsia="ru-RU"/>
        </w:rPr>
      </w:pPr>
      <w:r>
        <w:rPr>
          <w:color w:val="000000"/>
          <w:highlight w:val="none"/>
        </w:rPr>
        <w:t xml:space="preserve">5.1.20. </w:t>
      </w:r>
      <w:r>
        <w:rPr>
          <w:rFonts w:ascii="Times New Roman" w:hAnsi="Times New Roman" w:eastAsia="Times New Roman"/>
          <w:sz w:val="24"/>
          <w:szCs w:val="24"/>
          <w:highlight w:val="none"/>
          <w:lang w:eastAsia="en-US"/>
        </w:rPr>
        <w:t xml:space="preserve">Отказать в совершении операции</w:t>
      </w:r>
      <w:r>
        <w:rPr>
          <w:rFonts w:ascii="Times New Roman" w:hAnsi="Times New Roman" w:eastAsia="Times New Roman"/>
          <w:sz w:val="24"/>
          <w:szCs w:val="24"/>
          <w:highlight w:val="none"/>
          <w:lang w:eastAsia="en-US"/>
        </w:rPr>
        <w:t xml:space="preserve">,</w:t>
      </w:r>
      <w:r>
        <w:rPr>
          <w:rFonts w:ascii="Times New Roman" w:hAnsi="Times New Roman" w:eastAsia="Times New Roman"/>
          <w:sz w:val="24"/>
          <w:szCs w:val="24"/>
          <w:highlight w:val="none"/>
          <w:lang w:eastAsia="en-US"/>
        </w:rPr>
        <w:t xml:space="preserve"> в том числе в совершении операции</w:t>
      </w:r>
      <w:r>
        <w:rPr>
          <w:rFonts w:ascii="Times New Roman" w:hAnsi="Times New Roman" w:eastAsia="Times New Roman"/>
          <w:sz w:val="24"/>
          <w:szCs w:val="24"/>
          <w:highlight w:val="none"/>
          <w:lang w:eastAsia="en-US"/>
        </w:rPr>
        <w:t xml:space="preserve"> </w:t>
      </w:r>
      <w:r>
        <w:rPr>
          <w:rFonts w:ascii="Times New Roman" w:hAnsi="Times New Roman" w:eastAsia="Times New Roman"/>
          <w:sz w:val="24"/>
          <w:szCs w:val="24"/>
          <w:highlight w:val="none"/>
          <w:lang w:eastAsia="en-US"/>
        </w:rPr>
        <w:t xml:space="preserve">на основании распоряжения Клиента по перечислению денежных средств на банковский счёт </w:t>
      </w:r>
      <w:r>
        <w:rPr>
          <w:rFonts w:ascii="Times New Roman" w:hAnsi="Times New Roman" w:eastAsia="Times New Roman"/>
          <w:sz w:val="24"/>
          <w:szCs w:val="24"/>
          <w:highlight w:val="none"/>
          <w:lang w:eastAsia="en-US"/>
        </w:rPr>
        <w:t xml:space="preserve">(не являющийся специальным рублевым счетом иностранного агента)</w:t>
      </w:r>
      <w:r>
        <w:rPr>
          <w:rFonts w:ascii="Times New Roman" w:hAnsi="Times New Roman" w:eastAsia="Times New Roman"/>
          <w:sz w:val="24"/>
          <w:szCs w:val="24"/>
          <w:highlight w:val="none"/>
          <w:lang w:eastAsia="en-US"/>
        </w:rPr>
        <w:t xml:space="preserve"> </w:t>
      </w:r>
      <w:r>
        <w:rPr>
          <w:rFonts w:ascii="Times New Roman" w:hAnsi="Times New Roman" w:eastAsia="Times New Roman"/>
          <w:sz w:val="24"/>
          <w:szCs w:val="24"/>
          <w:highlight w:val="none"/>
          <w:lang w:eastAsia="en-US"/>
        </w:rPr>
        <w:t xml:space="preserve">получателя средств</w:t>
      </w:r>
      <w:r>
        <w:rPr>
          <w:rFonts w:ascii="Times New Roman" w:hAnsi="Times New Roman" w:eastAsia="Times New Roman"/>
          <w:sz w:val="24"/>
          <w:szCs w:val="24"/>
          <w:highlight w:val="none"/>
          <w:lang w:eastAsia="en-US"/>
        </w:rPr>
        <w:t xml:space="preserve">, сведения о котором включены в реестр иностранных агентов, в случае возникновения оснований у Банка </w:t>
      </w:r>
      <w:r>
        <w:rPr>
          <w:rFonts w:ascii="Times New Roman" w:hAnsi="Times New Roman" w:eastAsia="Times New Roman"/>
          <w:sz w:val="24"/>
          <w:szCs w:val="24"/>
          <w:highlight w:val="none"/>
          <w:lang w:eastAsia="en-US"/>
        </w:rPr>
        <w:t xml:space="preserve">п</w:t>
      </w:r>
      <w:r>
        <w:rPr>
          <w:rFonts w:ascii="Times New Roman" w:hAnsi="Times New Roman" w:eastAsia="Times New Roman"/>
          <w:sz w:val="24"/>
          <w:szCs w:val="24"/>
          <w:highlight w:val="none"/>
          <w:lang w:eastAsia="en-US"/>
        </w:rPr>
        <w:t xml:space="preserve">олагать, что указанные ден</w:t>
      </w:r>
      <w:r>
        <w:rPr>
          <w:rFonts w:ascii="Times New Roman" w:hAnsi="Times New Roman" w:eastAsia="Times New Roman"/>
          <w:sz w:val="24"/>
          <w:szCs w:val="24"/>
          <w:highlight w:val="none"/>
          <w:lang w:eastAsia="en-US"/>
        </w:rPr>
        <w:t xml:space="preserve">ежные средства являются доходами, подлежащими зачислению на специальный рублёвый счёт иностранного агента, открытый</w:t>
        <w:br/>
        <w:t xml:space="preserve">в уполномоченном банке в соответствии с пунктом 14 статьи 9 Федерального закона от</w:t>
        <w:br/>
        <w:t xml:space="preserve">14 июля 2022 года № 255-ФЗ «О контроле за деят</w:t>
      </w:r>
      <w:r>
        <w:rPr>
          <w:rFonts w:ascii="Times New Roman" w:hAnsi="Times New Roman" w:eastAsia="Times New Roman"/>
          <w:sz w:val="24"/>
          <w:szCs w:val="24"/>
          <w:highlight w:val="none"/>
          <w:lang w:eastAsia="en-US"/>
        </w:rPr>
        <w:t xml:space="preserve">ельностью лиц, находящихся под иностранным влиянием».</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lang w:eastAsia="ru-RU"/>
        </w:rPr>
      </w:r>
    </w:p>
    <w:p>
      <w:pPr>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highlight w:val="none"/>
          <w:lang w:eastAsia="en-US"/>
        </w:rPr>
        <w:t xml:space="preserve">Отказать в совершении операции по зачислению денежных средств на </w:t>
      </w:r>
      <w:r>
        <w:rPr>
          <w:rFonts w:ascii="Times New Roman" w:hAnsi="Times New Roman" w:eastAsia="Times New Roman"/>
          <w:sz w:val="24"/>
          <w:szCs w:val="24"/>
          <w:highlight w:val="none"/>
          <w:lang w:eastAsia="en-US"/>
        </w:rPr>
        <w:t xml:space="preserve">Счет</w:t>
      </w:r>
      <w:r>
        <w:rPr>
          <w:rFonts w:ascii="Times New Roman" w:hAnsi="Times New Roman" w:eastAsia="Times New Roman"/>
          <w:sz w:val="24"/>
          <w:szCs w:val="24"/>
          <w:highlight w:val="none"/>
          <w:lang w:eastAsia="en-US"/>
        </w:rPr>
        <w:t xml:space="preserve"> Клиента, сведения о котором включены в реестр иностранных агентов, в случае возникновения оснований у Банка </w:t>
      </w:r>
      <w:r>
        <w:rPr>
          <w:rFonts w:ascii="Times New Roman" w:hAnsi="Times New Roman" w:eastAsia="Times New Roman"/>
          <w:sz w:val="24"/>
          <w:szCs w:val="24"/>
          <w:highlight w:val="none"/>
          <w:lang w:eastAsia="en-US"/>
        </w:rPr>
        <w:t xml:space="preserve">п</w:t>
      </w:r>
      <w:r>
        <w:rPr>
          <w:rFonts w:ascii="Times New Roman" w:hAnsi="Times New Roman" w:eastAsia="Times New Roman"/>
          <w:sz w:val="24"/>
          <w:szCs w:val="24"/>
          <w:highlight w:val="none"/>
          <w:lang w:eastAsia="en-US"/>
        </w:rPr>
        <w:t xml:space="preserve">олагать, что указанные денежные средства </w:t>
      </w:r>
      <w:r>
        <w:rPr>
          <w:rFonts w:ascii="Times New Roman" w:hAnsi="Times New Roman" w:eastAsia="Times New Roman"/>
          <w:sz w:val="24"/>
          <w:szCs w:val="24"/>
          <w:highlight w:val="none"/>
          <w:lang w:eastAsia="en-US"/>
        </w:rPr>
        <w:t xml:space="preserve">являются доходами, подлежащими </w:t>
      </w:r>
      <w:r>
        <w:rPr>
          <w:rFonts w:ascii="Times New Roman" w:hAnsi="Times New Roman" w:eastAsia="Times New Roman"/>
          <w:sz w:val="24"/>
          <w:szCs w:val="24"/>
          <w:highlight w:val="none"/>
          <w:lang w:eastAsia="en-US"/>
        </w:rPr>
        <w:t xml:space="preserve">зачислению на специальный рублёвый счёт иностранного агента, открытый в уполномоченном банке в соответствии с пунктом 14 статьи 9 Федерального закона от</w:t>
        <w:br/>
        <w:t xml:space="preserve">14 июля 2022 года № 255-ФЗ «О контроле за деят</w:t>
      </w:r>
      <w:r>
        <w:rPr>
          <w:rFonts w:ascii="Times New Roman" w:hAnsi="Times New Roman" w:eastAsia="Times New Roman"/>
          <w:sz w:val="24"/>
          <w:szCs w:val="24"/>
          <w:highlight w:val="none"/>
          <w:lang w:eastAsia="en-US"/>
        </w:rPr>
        <w:t xml:space="preserve">ельностью лиц, находящихся под иностранным влиянием».</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276" w:leader="none"/>
        </w:tabs>
        <w:rPr>
          <w:rFonts w:ascii="Times New Roman" w:hAnsi="Times New Roman"/>
          <w:b/>
          <w:bCs/>
          <w:sz w:val="24"/>
          <w:szCs w:val="24"/>
        </w:rPr>
      </w:pPr>
      <w:r>
        <w:rPr>
          <w:rFonts w:ascii="Times New Roman" w:hAnsi="Times New Roman"/>
          <w:bCs/>
          <w:sz w:val="24"/>
          <w:szCs w:val="24"/>
        </w:rPr>
        <w:t xml:space="preserve">5.2.</w:t>
      </w:r>
      <w:r>
        <w:rPr>
          <w:rFonts w:ascii="Times New Roman" w:hAnsi="Times New Roman"/>
          <w:b/>
          <w:bCs/>
          <w:sz w:val="24"/>
          <w:szCs w:val="24"/>
        </w:rPr>
        <w:tab/>
        <w:t xml:space="preserve">Клиент имеет право:</w:t>
      </w:r>
      <w:r>
        <w:rPr>
          <w:rFonts w:ascii="Times New Roman" w:hAnsi="Times New Roman"/>
          <w:b/>
          <w:bCs/>
          <w:sz w:val="24"/>
          <w:szCs w:val="24"/>
        </w:rPr>
      </w:r>
      <w:r>
        <w:rPr>
          <w:rFonts w:ascii="Times New Roman" w:hAnsi="Times New Roman"/>
          <w:b/>
          <w:bCs/>
          <w:sz w:val="24"/>
          <w:szCs w:val="24"/>
        </w:rPr>
      </w:r>
    </w:p>
    <w:p>
      <w:pPr>
        <w:pStyle w:val="1438"/>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5.2.1.</w:t>
      </w:r>
      <w:r>
        <w:rPr>
          <w:rFonts w:ascii="Times New Roman" w:hAnsi="Times New Roman"/>
          <w:b/>
          <w:bCs/>
          <w:sz w:val="24"/>
          <w:szCs w:val="24"/>
        </w:rPr>
        <w:tab/>
      </w:r>
      <w:r>
        <w:rPr>
          <w:rFonts w:ascii="Times New Roman" w:hAnsi="Times New Roman"/>
          <w:bCs/>
          <w:sz w:val="24"/>
          <w:szCs w:val="24"/>
        </w:rPr>
        <w:t xml:space="preserve">Самостоятельно распоряжаться денежными средствами, находящимися </w:t>
      </w:r>
      <w:r>
        <w:rPr>
          <w:rFonts w:ascii="Times New Roman" w:hAnsi="Times New Roman"/>
          <w:bCs/>
          <w:sz w:val="24"/>
          <w:szCs w:val="24"/>
        </w:rPr>
        <w:t xml:space="preserve">на Счете</w:t>
      </w:r>
      <w:r>
        <w:rPr>
          <w:rFonts w:ascii="Times New Roman" w:hAnsi="Times New Roman"/>
          <w:bCs/>
          <w:sz w:val="24"/>
          <w:szCs w:val="24"/>
        </w:rPr>
        <w:t xml:space="preserve">,</w:t>
      </w:r>
      <w:r>
        <w:rPr>
          <w:rFonts w:ascii="Times New Roman" w:hAnsi="Times New Roman"/>
          <w:bCs/>
          <w:sz w:val="24"/>
          <w:szCs w:val="24"/>
        </w:rPr>
        <w:t xml:space="preserve"> в пределах имеющ</w:t>
      </w:r>
      <w:r>
        <w:rPr>
          <w:rFonts w:ascii="Times New Roman" w:hAnsi="Times New Roman"/>
          <w:bCs/>
          <w:sz w:val="24"/>
          <w:szCs w:val="24"/>
        </w:rPr>
        <w:t xml:space="preserve">ихся на Счете денежных средств с учетом требований действующего законодательства Российской Федерации и Договора (в том числе</w:t>
      </w:r>
      <w:r>
        <w:rPr>
          <w:rFonts w:ascii="Times New Roman" w:hAnsi="Times New Roman"/>
          <w:bCs/>
          <w:sz w:val="24"/>
          <w:szCs w:val="24"/>
        </w:rPr>
        <w:t xml:space="preserve">, с учетом особенностей расчетно-кассового обслуживания по специальному банковскому счету).</w:t>
      </w:r>
      <w:r>
        <w:rPr>
          <w:rFonts w:ascii="Times New Roman" w:hAnsi="Times New Roman"/>
          <w:bCs/>
          <w:sz w:val="24"/>
          <w:szCs w:val="24"/>
        </w:rPr>
      </w:r>
      <w:r>
        <w:rPr>
          <w:rFonts w:ascii="Times New Roman" w:hAnsi="Times New Roman"/>
          <w:bCs/>
          <w:sz w:val="24"/>
          <w:szCs w:val="24"/>
        </w:rPr>
      </w:r>
    </w:p>
    <w:p>
      <w:pPr>
        <w:pStyle w:val="1438"/>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5.2.2.</w:t>
        <w:tab/>
      </w:r>
      <w:r>
        <w:rPr>
          <w:rFonts w:ascii="Times New Roman" w:hAnsi="Times New Roman"/>
          <w:bCs/>
          <w:sz w:val="24"/>
          <w:szCs w:val="24"/>
        </w:rPr>
        <w:t xml:space="preserve">Получ</w:t>
      </w:r>
      <w:r>
        <w:rPr>
          <w:rFonts w:ascii="Times New Roman" w:hAnsi="Times New Roman"/>
          <w:bCs/>
          <w:sz w:val="24"/>
          <w:szCs w:val="24"/>
        </w:rPr>
        <w:t xml:space="preserve">а</w:t>
      </w:r>
      <w:r>
        <w:rPr>
          <w:rFonts w:ascii="Times New Roman" w:hAnsi="Times New Roman"/>
          <w:bCs/>
          <w:sz w:val="24"/>
          <w:szCs w:val="24"/>
        </w:rPr>
        <w:t xml:space="preserve">ть </w:t>
      </w:r>
      <w:r>
        <w:rPr>
          <w:rFonts w:ascii="Times New Roman" w:hAnsi="Times New Roman"/>
          <w:bCs/>
          <w:sz w:val="24"/>
          <w:szCs w:val="24"/>
        </w:rPr>
        <w:t xml:space="preserve">дополнительные услуги </w:t>
      </w:r>
      <w:r>
        <w:rPr>
          <w:rFonts w:ascii="Times New Roman" w:hAnsi="Times New Roman"/>
          <w:bCs/>
          <w:sz w:val="24"/>
          <w:szCs w:val="24"/>
        </w:rPr>
        <w:t xml:space="preserve">и продукты </w:t>
      </w:r>
      <w:r>
        <w:rPr>
          <w:rFonts w:ascii="Times New Roman" w:hAnsi="Times New Roman"/>
          <w:bCs/>
          <w:sz w:val="24"/>
          <w:szCs w:val="24"/>
        </w:rPr>
        <w:t xml:space="preserve">в рамках Договора в порядке</w:t>
      </w:r>
      <w:r>
        <w:rPr>
          <w:rFonts w:ascii="Times New Roman" w:hAnsi="Times New Roman"/>
          <w:bCs/>
          <w:sz w:val="24"/>
          <w:szCs w:val="24"/>
        </w:rPr>
        <w:t xml:space="preserve">,</w:t>
      </w:r>
      <w:r>
        <w:rPr>
          <w:rFonts w:ascii="Times New Roman" w:hAnsi="Times New Roman"/>
          <w:bCs/>
          <w:sz w:val="24"/>
          <w:szCs w:val="24"/>
        </w:rPr>
        <w:t xml:space="preserve"> установленном разделом 7 настоящих Условий. </w:t>
      </w:r>
      <w:r>
        <w:rPr>
          <w:rFonts w:ascii="Times New Roman" w:hAnsi="Times New Roman"/>
          <w:bCs/>
          <w:sz w:val="24"/>
          <w:szCs w:val="24"/>
        </w:rPr>
      </w:r>
      <w:r>
        <w:rPr>
          <w:rFonts w:ascii="Times New Roman" w:hAnsi="Times New Roman"/>
          <w:bCs/>
          <w:sz w:val="24"/>
          <w:szCs w:val="24"/>
        </w:rPr>
      </w:r>
    </w:p>
    <w:p>
      <w:pPr>
        <w:pStyle w:val="1438"/>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5.2.3.</w:t>
      </w:r>
      <w:r>
        <w:rPr>
          <w:rFonts w:ascii="Times New Roman" w:hAnsi="Times New Roman"/>
          <w:bCs/>
          <w:sz w:val="24"/>
          <w:szCs w:val="24"/>
        </w:rPr>
        <w:tab/>
      </w:r>
      <w:r>
        <w:rPr>
          <w:rFonts w:ascii="Times New Roman" w:hAnsi="Times New Roman"/>
          <w:bCs/>
          <w:sz w:val="24"/>
          <w:szCs w:val="24"/>
        </w:rPr>
        <w:t xml:space="preserve">Получать справки о состоянии Счета, иные необходимые документы о совершенных по </w:t>
      </w:r>
      <w:r>
        <w:rPr>
          <w:rFonts w:ascii="Times New Roman" w:hAnsi="Times New Roman"/>
          <w:bCs/>
          <w:sz w:val="24"/>
          <w:szCs w:val="24"/>
        </w:rPr>
        <w:t xml:space="preserve">С</w:t>
      </w:r>
      <w:r>
        <w:rPr>
          <w:rFonts w:ascii="Times New Roman" w:hAnsi="Times New Roman"/>
          <w:bCs/>
          <w:sz w:val="24"/>
          <w:szCs w:val="24"/>
        </w:rPr>
        <w:t xml:space="preserve">чету операциях</w:t>
      </w:r>
      <w:r>
        <w:rPr>
          <w:rFonts w:ascii="Times New Roman" w:hAnsi="Times New Roman"/>
          <w:bCs/>
          <w:sz w:val="24"/>
          <w:szCs w:val="24"/>
        </w:rPr>
        <w:t xml:space="preserve">.</w:t>
      </w:r>
      <w:r>
        <w:rPr>
          <w:rFonts w:ascii="Times New Roman" w:hAnsi="Times New Roman"/>
          <w:bCs/>
          <w:sz w:val="24"/>
          <w:szCs w:val="24"/>
        </w:rPr>
      </w:r>
      <w:r>
        <w:rPr>
          <w:rFonts w:ascii="Times New Roman" w:hAnsi="Times New Roman"/>
          <w:bCs/>
          <w:sz w:val="24"/>
          <w:szCs w:val="24"/>
        </w:rPr>
      </w:r>
    </w:p>
    <w:p>
      <w:pPr>
        <w:pStyle w:val="1438"/>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5.2.4. Обращаться за расчетно-кассовым обслуживан</w:t>
      </w:r>
      <w:r>
        <w:rPr>
          <w:rFonts w:ascii="Times New Roman" w:hAnsi="Times New Roman"/>
          <w:bCs/>
          <w:sz w:val="24"/>
          <w:szCs w:val="24"/>
        </w:rPr>
        <w:t xml:space="preserve">ием в рамках настоящего Договора в любое Подразделение Банка в рамках одного филиала, в котором заключен настоящий Договор, если иное не предусмотрено настоящим Договором и Приложениями к нему. В случае, если настоящий Договор заключен в дополнительном офи</w:t>
      </w:r>
      <w:r>
        <w:rPr>
          <w:rFonts w:ascii="Times New Roman" w:hAnsi="Times New Roman"/>
          <w:bCs/>
          <w:sz w:val="24"/>
          <w:szCs w:val="24"/>
        </w:rPr>
        <w:t xml:space="preserve">се Банка, организационно подчиненном головному офису Банка, то рассчетно-кассовое обслуживание Клиента осуществляется в любом Подразделении Банка, организационно подчиненном головному офису Банка, если иное не предусмотрено Договором и Приложениями к нему.</w:t>
      </w:r>
      <w:r>
        <w:rPr>
          <w:rFonts w:ascii="Times New Roman" w:hAnsi="Times New Roman"/>
          <w:bCs/>
          <w:sz w:val="24"/>
          <w:szCs w:val="24"/>
        </w:rPr>
      </w:r>
      <w:r>
        <w:rPr>
          <w:rFonts w:ascii="Times New Roman" w:hAnsi="Times New Roman"/>
          <w:bCs/>
          <w:sz w:val="24"/>
          <w:szCs w:val="24"/>
        </w:rPr>
      </w:r>
    </w:p>
    <w:p>
      <w:pPr>
        <w:pStyle w:val="1438"/>
        <w:ind w:firstLine="709"/>
        <w:jc w:val="both"/>
        <w:spacing w:after="0" w:line="240" w:lineRule="auto"/>
        <w:tabs>
          <w:tab w:val="left" w:pos="1134" w:leader="none"/>
        </w:tabs>
        <w:rPr>
          <w:rFonts w:ascii="Times New Roman" w:hAnsi="Times New Roman"/>
          <w:bCs/>
          <w:iCs/>
          <w:sz w:val="24"/>
          <w:szCs w:val="24"/>
        </w:rPr>
      </w:pPr>
      <w:r>
        <w:rPr>
          <w:rFonts w:ascii="Times New Roman" w:hAnsi="Times New Roman"/>
          <w:bCs/>
          <w:sz w:val="24"/>
          <w:szCs w:val="24"/>
        </w:rPr>
        <w:t xml:space="preserve">5.2.5. </w:t>
      </w:r>
      <w:r>
        <w:rPr>
          <w:rFonts w:ascii="Times New Roman" w:hAnsi="Times New Roman"/>
          <w:bCs/>
          <w:iCs/>
          <w:sz w:val="24"/>
          <w:szCs w:val="24"/>
        </w:rPr>
        <w:t xml:space="preserve">В случае реализации Банком мер, направленных на запрет (ограничение) соверш</w:t>
      </w:r>
      <w:r>
        <w:rPr>
          <w:rFonts w:ascii="Times New Roman" w:hAnsi="Times New Roman"/>
          <w:bCs/>
          <w:iCs/>
          <w:sz w:val="24"/>
          <w:szCs w:val="24"/>
        </w:rPr>
        <w:t xml:space="preserve">ения финансовых операций и (или) замораживание (блокирование) денежных средств и (или) иного имущества, принадлежащих Клиенту - блокируемому лицу, а также финансовых операций, совершаемых в интересах и (или) в пользу Клиента - блокируемого лица, Клиент - б</w:t>
      </w:r>
      <w:r>
        <w:rPr>
          <w:rFonts w:ascii="Times New Roman" w:hAnsi="Times New Roman"/>
          <w:bCs/>
          <w:iCs/>
          <w:sz w:val="24"/>
          <w:szCs w:val="24"/>
        </w:rPr>
        <w:t xml:space="preserve">локируемое лицо имеет право получать денежные средства на Счет, а также совершать операции по Счету, предусмотренные ч. 3 ст. 3.1 Федерального закона № 281-ФЗ, если получение таких денежных средств, осуществление таких операций предусмотрено режимом Счета.</w:t>
      </w:r>
      <w:r>
        <w:rPr>
          <w:rFonts w:ascii="Times New Roman" w:hAnsi="Times New Roman"/>
          <w:bCs/>
          <w:iCs/>
          <w:sz w:val="24"/>
          <w:szCs w:val="24"/>
        </w:rPr>
      </w:r>
      <w:r>
        <w:rPr>
          <w:rFonts w:ascii="Times New Roman" w:hAnsi="Times New Roman"/>
          <w:bCs/>
          <w:iCs/>
          <w:sz w:val="24"/>
          <w:szCs w:val="24"/>
        </w:rPr>
      </w:r>
    </w:p>
    <w:p>
      <w:pPr>
        <w:pStyle w:val="1438"/>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iCs/>
          <w:sz w:val="24"/>
          <w:szCs w:val="24"/>
        </w:rPr>
        <w:t xml:space="preserve">Клиент-блокируемое лицо вправе обратиться в обслуживающее подразделение Банка по месту веден</w:t>
      </w:r>
      <w:r>
        <w:rPr>
          <w:rFonts w:ascii="Times New Roman" w:hAnsi="Times New Roman"/>
          <w:bCs/>
          <w:iCs/>
          <w:sz w:val="24"/>
          <w:szCs w:val="24"/>
        </w:rPr>
        <w:t xml:space="preserve">ия Счета в целях совершения операции по Счету, предусмотренной ч.3 ст. 3.1 Федерального закона № 281-ФЗ, на основании распоряжения с предоставлением документов, подтверждающих право Клиента-блокируемого лица на совершение соответствующей операции по Счету.</w:t>
      </w:r>
      <w:r>
        <w:rPr>
          <w:rFonts w:ascii="Times New Roman" w:hAnsi="Times New Roman"/>
          <w:bCs/>
          <w:sz w:val="24"/>
          <w:szCs w:val="24"/>
        </w:rPr>
      </w:r>
      <w:r>
        <w:rPr>
          <w:rFonts w:ascii="Times New Roman" w:hAnsi="Times New Roman"/>
          <w:bCs/>
          <w:sz w:val="24"/>
          <w:szCs w:val="24"/>
        </w:rPr>
      </w:r>
    </w:p>
    <w:p>
      <w:pPr>
        <w:pStyle w:val="1438"/>
        <w:jc w:val="center"/>
        <w:spacing w:before="120" w:after="120" w:line="240" w:lineRule="auto"/>
        <w:tabs>
          <w:tab w:val="left" w:pos="426" w:leader="none"/>
        </w:tabs>
        <w:rPr>
          <w:rFonts w:ascii="Times New Roman" w:hAnsi="Times New Roman"/>
          <w:b/>
          <w:color w:val="000000"/>
          <w:sz w:val="24"/>
          <w:szCs w:val="24"/>
        </w:rPr>
      </w:pPr>
      <w:r>
        <w:rPr>
          <w:rFonts w:ascii="Times New Roman" w:hAnsi="Times New Roman"/>
          <w:b/>
          <w:color w:val="000000"/>
          <w:sz w:val="24"/>
          <w:szCs w:val="24"/>
        </w:rPr>
        <w:t xml:space="preserve">6.</w:t>
        <w:tab/>
      </w:r>
      <w:r>
        <w:rPr>
          <w:rFonts w:ascii="Times New Roman" w:hAnsi="Times New Roman"/>
          <w:b/>
          <w:color w:val="000000"/>
          <w:sz w:val="24"/>
          <w:szCs w:val="24"/>
        </w:rPr>
        <w:t xml:space="preserve">Ответственность Сторон</w:t>
      </w:r>
      <w:r>
        <w:rPr>
          <w:rFonts w:ascii="Times New Roman" w:hAnsi="Times New Roman"/>
          <w:b/>
          <w:color w:val="000000"/>
          <w:sz w:val="24"/>
          <w:szCs w:val="24"/>
        </w:rPr>
      </w:r>
      <w:r>
        <w:rPr>
          <w:rFonts w:ascii="Times New Roman" w:hAnsi="Times New Roman"/>
          <w:b/>
          <w:color w:val="000000"/>
          <w:sz w:val="24"/>
          <w:szCs w:val="24"/>
        </w:rPr>
      </w:r>
    </w:p>
    <w:p>
      <w:pPr>
        <w:pStyle w:val="1456"/>
        <w:jc w:val="both"/>
        <w:tabs>
          <w:tab w:val="left" w:pos="1276" w:leader="none"/>
        </w:tabs>
        <w:rPr>
          <w:color w:val="000000"/>
          <w:lang w:val="ru-RU"/>
        </w:rPr>
      </w:pPr>
      <w:r>
        <w:rPr>
          <w:color w:val="000000"/>
        </w:rPr>
        <w:t xml:space="preserve">6.1.</w:t>
      </w:r>
      <w:r>
        <w:rPr>
          <w:color w:val="000000"/>
          <w:lang w:val="ru-RU"/>
        </w:rPr>
        <w:tab/>
        <w:t xml:space="preserve">Стороны несут ответственность за неисполнение (ненадлежащее исполнение) своих обязательств по Договору в соответствии </w:t>
      </w:r>
      <w:r>
        <w:rPr>
          <w:color w:val="000000"/>
          <w:lang w:val="ru-RU"/>
        </w:rPr>
        <w:t xml:space="preserve">с действующим законодательством Р</w:t>
      </w:r>
      <w:r>
        <w:rPr>
          <w:color w:val="000000"/>
          <w:lang w:val="ru-RU"/>
        </w:rPr>
        <w:t xml:space="preserve">оссийской Федерации</w:t>
      </w:r>
      <w:r>
        <w:rPr>
          <w:color w:val="000000"/>
          <w:lang w:val="ru-RU"/>
        </w:rPr>
        <w:t xml:space="preserve">.</w:t>
      </w:r>
      <w:r>
        <w:rPr>
          <w:color w:val="000000"/>
          <w:lang w:val="ru-RU"/>
        </w:rPr>
      </w:r>
      <w:r>
        <w:rPr>
          <w:color w:val="000000"/>
          <w:lang w:val="ru-RU"/>
        </w:rPr>
      </w:r>
    </w:p>
    <w:p>
      <w:pPr>
        <w:pStyle w:val="1456"/>
        <w:jc w:val="both"/>
        <w:tabs>
          <w:tab w:val="left" w:pos="1276" w:leader="none"/>
        </w:tabs>
      </w:pPr>
      <w:r>
        <w:rPr>
          <w:color w:val="000000"/>
          <w:lang w:val="ru-RU"/>
        </w:rPr>
        <w:t xml:space="preserve">6.2.</w:t>
      </w:r>
      <w:r>
        <w:rPr>
          <w:b/>
          <w:color w:val="000000"/>
        </w:rPr>
        <w:tab/>
      </w:r>
      <w:r>
        <w:rPr>
          <w:bCs/>
        </w:rPr>
        <w:t xml:space="preserve">Б</w:t>
      </w:r>
      <w:r>
        <w:rPr>
          <w:bCs/>
        </w:rPr>
        <w:t xml:space="preserve">анк</w:t>
      </w:r>
      <w:r>
        <w:t xml:space="preserve"> не несет ответственность за нарушение сроков исполнения и иные последствия, наступившие вследствие ошибок, допущенных</w:t>
      </w:r>
      <w:r>
        <w:t xml:space="preserve"> Клиентом</w:t>
      </w:r>
      <w:r>
        <w:t xml:space="preserve"> при оформлении </w:t>
      </w:r>
      <w:r>
        <w:t xml:space="preserve">распоряжений о переводе денежных средств</w:t>
      </w:r>
      <w:r>
        <w:t xml:space="preserve">.</w:t>
      </w:r>
      <w:r/>
    </w:p>
    <w:p>
      <w:pPr>
        <w:pStyle w:val="1456"/>
        <w:jc w:val="both"/>
        <w:tabs>
          <w:tab w:val="left" w:pos="1276" w:leader="none"/>
        </w:tabs>
      </w:pPr>
      <w:r>
        <w:t xml:space="preserve">6.</w:t>
      </w:r>
      <w:r>
        <w:rPr>
          <w:lang w:val="ru-RU"/>
        </w:rPr>
        <w:t xml:space="preserve">3</w:t>
      </w:r>
      <w:r>
        <w:t xml:space="preserve">.</w:t>
      </w:r>
      <w:r>
        <w:tab/>
        <w:t xml:space="preserve">Банк</w:t>
      </w:r>
      <w:r>
        <w:rPr>
          <w:b/>
          <w:bCs/>
        </w:rPr>
        <w:t xml:space="preserve"> </w:t>
      </w:r>
      <w:r>
        <w:t xml:space="preserve">не несет ответственность за достоверность и достаточность информации, содержащейся в </w:t>
      </w:r>
      <w:r>
        <w:t xml:space="preserve">распоряжениях Клиента о переводе денежных средств</w:t>
      </w:r>
      <w:r>
        <w:t xml:space="preserve">, а также в расчетных документах по зачислению средств </w:t>
      </w:r>
      <w:r>
        <w:t xml:space="preserve">на Счет</w:t>
      </w:r>
      <w:r>
        <w:t xml:space="preserve"> </w:t>
      </w:r>
      <w:r>
        <w:t xml:space="preserve">Клиента</w:t>
      </w:r>
      <w:r>
        <w:t xml:space="preserve">.</w:t>
      </w:r>
      <w:r/>
    </w:p>
    <w:p>
      <w:pPr>
        <w:pStyle w:val="1456"/>
        <w:jc w:val="both"/>
        <w:tabs>
          <w:tab w:val="left" w:pos="1276" w:leader="none"/>
        </w:tabs>
      </w:pPr>
      <w:r>
        <w:t xml:space="preserve">6.</w:t>
      </w:r>
      <w:r>
        <w:rPr>
          <w:lang w:val="ru-RU"/>
        </w:rPr>
        <w:t xml:space="preserve">4</w:t>
      </w:r>
      <w:r>
        <w:t xml:space="preserve">.</w:t>
      </w:r>
      <w:r>
        <w:tab/>
        <w:t xml:space="preserve">Банк </w:t>
      </w:r>
      <w:r>
        <w:t xml:space="preserve">не несет ответственность перед</w:t>
      </w:r>
      <w:r>
        <w:t xml:space="preserve"> Клиентом</w:t>
      </w:r>
      <w:r>
        <w:t xml:space="preserve"> </w:t>
      </w:r>
      <w:r>
        <w:t xml:space="preserve">з</w:t>
      </w:r>
      <w:r>
        <w:t xml:space="preserve">а задержку осуществления операций по </w:t>
      </w:r>
      <w:r>
        <w:t xml:space="preserve">С</w:t>
      </w:r>
      <w:r>
        <w:t xml:space="preserve">чету</w:t>
      </w:r>
      <w:r>
        <w:t xml:space="preserve"> Клиента</w:t>
      </w:r>
      <w:r>
        <w:t xml:space="preserve"> в случаях, если эта задержка произошла не по вине</w:t>
      </w:r>
      <w:r>
        <w:t xml:space="preserve"> Банк</w:t>
      </w:r>
      <w:r>
        <w:t xml:space="preserve">а</w:t>
      </w:r>
      <w:r>
        <w:t xml:space="preserve">. </w:t>
      </w:r>
      <w:r/>
    </w:p>
    <w:p>
      <w:pPr>
        <w:pStyle w:val="1456"/>
        <w:jc w:val="both"/>
        <w:tabs>
          <w:tab w:val="left" w:pos="1276" w:leader="none"/>
        </w:tabs>
      </w:pPr>
      <w:r>
        <w:t xml:space="preserve">6</w:t>
      </w:r>
      <w:r>
        <w:t xml:space="preserve">.</w:t>
      </w:r>
      <w:r>
        <w:rPr>
          <w:lang w:val="ru-RU"/>
        </w:rPr>
        <w:t xml:space="preserve">5</w:t>
      </w:r>
      <w:r>
        <w:t xml:space="preserve">.</w:t>
      </w:r>
      <w:r>
        <w:tab/>
      </w:r>
      <w:r>
        <w:t xml:space="preserve">При получении </w:t>
      </w:r>
      <w:r>
        <w:t xml:space="preserve">ра</w:t>
      </w:r>
      <w:r>
        <w:t xml:space="preserve">споряжений о переводе денежных средств</w:t>
      </w:r>
      <w:r>
        <w:rPr>
          <w:lang w:val="ru-RU"/>
        </w:rPr>
        <w:t xml:space="preserve"> на бумажном носителе</w:t>
      </w:r>
      <w:r>
        <w:t xml:space="preserve"> </w:t>
      </w:r>
      <w:r>
        <w:t xml:space="preserve">и (или) кассовых </w:t>
      </w:r>
      <w:r>
        <w:t xml:space="preserve">документ</w:t>
      </w:r>
      <w:r>
        <w:t xml:space="preserve">ов</w:t>
      </w:r>
      <w:r>
        <w:t xml:space="preserve"> Клиента</w:t>
      </w:r>
      <w:r>
        <w:t xml:space="preserve"> </w:t>
      </w:r>
      <w:r>
        <w:t xml:space="preserve">Банк</w:t>
      </w:r>
      <w:r>
        <w:rPr>
          <w:b/>
          <w:bCs/>
        </w:rPr>
        <w:t xml:space="preserve"> </w:t>
      </w:r>
      <w:r>
        <w:t xml:space="preserve">проверяет полномочия лиц на право распоряжения</w:t>
      </w:r>
      <w:r>
        <w:t xml:space="preserve"> денежными</w:t>
      </w:r>
      <w:r>
        <w:t xml:space="preserve"> средствами, находящимися на </w:t>
      </w:r>
      <w:r>
        <w:t xml:space="preserve">С</w:t>
      </w:r>
      <w:r>
        <w:t xml:space="preserve">чете, путем проверки по внешним признакам соответствия подписей уполномоченных лиц и оттиска печати</w:t>
      </w:r>
      <w:r>
        <w:t xml:space="preserve"> Клиента</w:t>
      </w:r>
      <w:r>
        <w:t xml:space="preserve"> согласно переданной последним </w:t>
      </w:r>
      <w:r>
        <w:t xml:space="preserve">К</w:t>
      </w:r>
      <w:r>
        <w:t xml:space="preserve">арточк</w:t>
      </w:r>
      <w:r>
        <w:t xml:space="preserve">е</w:t>
      </w:r>
      <w:r>
        <w:t xml:space="preserve">.</w:t>
      </w:r>
      <w:r/>
    </w:p>
    <w:p>
      <w:pPr>
        <w:pStyle w:val="1456"/>
        <w:jc w:val="both"/>
        <w:tabs>
          <w:tab w:val="left" w:pos="1134" w:leader="none"/>
        </w:tabs>
      </w:pPr>
      <w:r>
        <w:t xml:space="preserve">Распоряжения </w:t>
      </w:r>
      <w:r>
        <w:t xml:space="preserve">К</w:t>
      </w:r>
      <w:r>
        <w:t xml:space="preserve">лиента о переводе денежных средств</w:t>
      </w:r>
      <w:r>
        <w:rPr>
          <w:lang w:val="ru-RU"/>
        </w:rPr>
        <w:t xml:space="preserve"> на бумажном носителе</w:t>
      </w:r>
      <w:r>
        <w:t xml:space="preserve"> </w:t>
      </w:r>
      <w:r>
        <w:t xml:space="preserve">и</w:t>
      </w:r>
      <w:r>
        <w:t xml:space="preserve">/</w:t>
      </w:r>
      <w:r>
        <w:t xml:space="preserve">или кассовы</w:t>
      </w:r>
      <w:r>
        <w:t xml:space="preserve">е</w:t>
      </w:r>
      <w:r>
        <w:t xml:space="preserve"> </w:t>
      </w:r>
      <w:r>
        <w:t xml:space="preserve">документ</w:t>
      </w:r>
      <w:r>
        <w:t xml:space="preserve">ы</w:t>
      </w:r>
      <w:r>
        <w:t xml:space="preserve">, поступивши</w:t>
      </w:r>
      <w:r>
        <w:t xml:space="preserve">е</w:t>
      </w:r>
      <w:r>
        <w:t xml:space="preserve"> в</w:t>
      </w:r>
      <w:r>
        <w:t xml:space="preserve"> Банк</w:t>
      </w:r>
      <w:r>
        <w:t xml:space="preserve"> от</w:t>
      </w:r>
      <w:r>
        <w:t xml:space="preserve"> Клиента</w:t>
      </w:r>
      <w:r>
        <w:t xml:space="preserve">, счита</w:t>
      </w:r>
      <w:r>
        <w:t xml:space="preserve">ю</w:t>
      </w:r>
      <w:r>
        <w:t xml:space="preserve">тся подписанным</w:t>
      </w:r>
      <w:r>
        <w:t xml:space="preserve">и</w:t>
      </w:r>
      <w:r>
        <w:t xml:space="preserve"> </w:t>
      </w:r>
      <w:r>
        <w:t xml:space="preserve">Клиентом/</w:t>
      </w:r>
      <w:r>
        <w:t xml:space="preserve">уполномоченными лицами</w:t>
      </w:r>
      <w:r>
        <w:t xml:space="preserve"> Клиента</w:t>
      </w:r>
      <w:r>
        <w:t xml:space="preserve">, а действия</w:t>
      </w:r>
      <w:r>
        <w:t xml:space="preserve"> Банк</w:t>
      </w:r>
      <w:r>
        <w:t xml:space="preserve">а</w:t>
      </w:r>
      <w:r>
        <w:t xml:space="preserve"> по </w:t>
      </w:r>
      <w:r>
        <w:t xml:space="preserve">их</w:t>
      </w:r>
      <w:r>
        <w:t xml:space="preserve"> исполнению правомерными, если простое визуальное сличение подписей лиц и оттиска печати на </w:t>
      </w:r>
      <w:r>
        <w:t xml:space="preserve">указанных </w:t>
      </w:r>
      <w:r>
        <w:t xml:space="preserve">документ</w:t>
      </w:r>
      <w:r>
        <w:t xml:space="preserve">ах</w:t>
      </w:r>
      <w:r>
        <w:t xml:space="preserve"> позволяет установить их схожесть по внешним признакам с подписями уполномоченных лиц и оттиском печати</w:t>
      </w:r>
      <w:r>
        <w:t xml:space="preserve"> Клиента</w:t>
      </w:r>
      <w:r>
        <w:t xml:space="preserve">, содержащимися в переданной</w:t>
      </w:r>
      <w:r>
        <w:t xml:space="preserve"> Клиентом Банку</w:t>
      </w:r>
      <w:r>
        <w:t xml:space="preserve"> </w:t>
      </w:r>
      <w:r>
        <w:t xml:space="preserve">К</w:t>
      </w:r>
      <w:r>
        <w:t xml:space="preserve">арточке</w:t>
      </w:r>
      <w:r>
        <w:rPr>
          <w:b/>
          <w:bCs/>
        </w:rPr>
        <w:t xml:space="preserve">.</w:t>
      </w:r>
      <w:r/>
    </w:p>
    <w:p>
      <w:pPr>
        <w:pStyle w:val="1456"/>
        <w:jc w:val="both"/>
        <w:tabs>
          <w:tab w:val="left" w:pos="1134" w:leader="none"/>
        </w:tabs>
      </w:pPr>
      <w:r>
        <w:rPr>
          <w:bCs/>
        </w:rPr>
        <w:t xml:space="preserve">Банк</w:t>
      </w:r>
      <w:r>
        <w:rPr>
          <w:b/>
          <w:bCs/>
        </w:rPr>
        <w:t xml:space="preserve"> </w:t>
      </w:r>
      <w:r>
        <w:t xml:space="preserve">не несет ответственность за последствия исполнения </w:t>
      </w:r>
      <w:r>
        <w:t xml:space="preserve">распоряжений о переводе денежных средств </w:t>
      </w:r>
      <w:r>
        <w:rPr>
          <w:lang w:val="ru-RU"/>
        </w:rPr>
        <w:t xml:space="preserve">на бумажном носителе </w:t>
      </w:r>
      <w:r>
        <w:t xml:space="preserve">и (или) кассовых </w:t>
      </w:r>
      <w:r>
        <w:t xml:space="preserve">документов, подписанных лицами, неуполномоченными</w:t>
      </w:r>
      <w:r>
        <w:t xml:space="preserve"> Клиентом</w:t>
      </w:r>
      <w:r>
        <w:rPr>
          <w:bCs/>
        </w:rPr>
        <w:t xml:space="preserve">,</w:t>
      </w:r>
      <w:r>
        <w:rPr>
          <w:b/>
          <w:bCs/>
        </w:rPr>
        <w:t xml:space="preserve"> </w:t>
      </w:r>
      <w:r>
        <w:t xml:space="preserve">в тех случаях, когда с использованием </w:t>
      </w:r>
      <w:r>
        <w:t xml:space="preserve">процедур</w:t>
      </w:r>
      <w:r>
        <w:t xml:space="preserve">,</w:t>
      </w:r>
      <w:r>
        <w:t xml:space="preserve"> предусмотренных в настоящем пункте </w:t>
      </w:r>
      <w:r>
        <w:t xml:space="preserve">Договора,</w:t>
      </w:r>
      <w:r>
        <w:t xml:space="preserve"> </w:t>
      </w:r>
      <w:r>
        <w:t xml:space="preserve">Банк</w:t>
      </w:r>
      <w:r>
        <w:t xml:space="preserve"> не мог установить факт выдачи распоряжения неуполномоченными лицами.</w:t>
      </w:r>
      <w:r/>
    </w:p>
    <w:p>
      <w:pPr>
        <w:pStyle w:val="1456"/>
        <w:jc w:val="both"/>
        <w:tabs>
          <w:tab w:val="left" w:pos="1276" w:leader="none"/>
        </w:tabs>
        <w:rPr>
          <w:lang w:val="ru-RU"/>
        </w:rPr>
      </w:pPr>
      <w:r>
        <w:t xml:space="preserve">6.</w:t>
      </w:r>
      <w:r>
        <w:rPr>
          <w:lang w:val="ru-RU"/>
        </w:rPr>
        <w:t xml:space="preserve">6</w:t>
      </w:r>
      <w:r>
        <w:t xml:space="preserve">.</w:t>
      </w:r>
      <w:r>
        <w:tab/>
      </w:r>
      <w:r>
        <w:t xml:space="preserve">Банк</w:t>
      </w:r>
      <w:r>
        <w:rPr>
          <w:b/>
          <w:bCs/>
        </w:rPr>
        <w:t xml:space="preserve"> </w:t>
      </w:r>
      <w:r>
        <w:t xml:space="preserve">несет ответственность в соответствии с </w:t>
      </w:r>
      <w:r>
        <w:rPr>
          <w:lang w:val="ru-RU"/>
        </w:rPr>
        <w:t xml:space="preserve">законодательством</w:t>
      </w:r>
      <w:r>
        <w:t xml:space="preserve"> Р</w:t>
      </w:r>
      <w:r>
        <w:rPr>
          <w:lang w:val="ru-RU"/>
        </w:rPr>
        <w:t xml:space="preserve">оссийской Федерации </w:t>
      </w:r>
      <w:r>
        <w:t xml:space="preserve">в случаях несвоевременного зачисления на </w:t>
      </w:r>
      <w:r>
        <w:t xml:space="preserve">С</w:t>
      </w:r>
      <w:r>
        <w:t xml:space="preserve">чет поступивших </w:t>
      </w:r>
      <w:r>
        <w:t xml:space="preserve">Клиенту</w:t>
      </w:r>
      <w:r>
        <w:rPr>
          <w:b/>
          <w:bCs/>
        </w:rPr>
        <w:t xml:space="preserve"> </w:t>
      </w:r>
      <w:r>
        <w:t xml:space="preserve">денежных средств либо их необоснованного списания</w:t>
      </w:r>
      <w:r>
        <w:t xml:space="preserve"> Банком</w:t>
      </w:r>
      <w:r>
        <w:t xml:space="preserve"> </w:t>
      </w:r>
      <w:r>
        <w:t xml:space="preserve">с</w:t>
      </w:r>
      <w:r>
        <w:t xml:space="preserve">о </w:t>
      </w:r>
      <w:r>
        <w:t xml:space="preserve">С</w:t>
      </w:r>
      <w:r>
        <w:t xml:space="preserve">чета, </w:t>
      </w:r>
      <w:r>
        <w:t xml:space="preserve">а также невыполнения </w:t>
      </w:r>
      <w:r>
        <w:rPr>
          <w:lang w:val="ru-RU"/>
        </w:rPr>
        <w:t xml:space="preserve">или несвоевременного выполнения </w:t>
      </w:r>
      <w:r>
        <w:t xml:space="preserve">указаний Клиента о переводе денежных средств со Счета</w:t>
      </w:r>
      <w:r>
        <w:rPr>
          <w:lang w:val="ru-RU"/>
        </w:rPr>
        <w:t xml:space="preserve"> либо об их выдачи со Счета</w:t>
      </w:r>
      <w:r>
        <w:rPr>
          <w:lang w:val="ru-RU"/>
        </w:rPr>
        <w:t xml:space="preserve">.</w:t>
      </w:r>
      <w:r>
        <w:rPr>
          <w:lang w:val="ru-RU"/>
        </w:rPr>
      </w:r>
      <w:r>
        <w:rPr>
          <w:lang w:val="ru-RU"/>
        </w:rPr>
      </w:r>
    </w:p>
    <w:p>
      <w:pPr>
        <w:pStyle w:val="1456"/>
        <w:jc w:val="both"/>
        <w:tabs>
          <w:tab w:val="left" w:pos="1276" w:leader="none"/>
        </w:tabs>
        <w:rPr>
          <w:lang w:val="ru-RU"/>
        </w:rPr>
      </w:pPr>
      <w:r>
        <w:t xml:space="preserve">6</w:t>
      </w:r>
      <w:r>
        <w:t xml:space="preserve">.</w:t>
      </w:r>
      <w:r>
        <w:rPr>
          <w:lang w:val="ru-RU"/>
        </w:rPr>
        <w:t xml:space="preserve">7</w:t>
      </w:r>
      <w:r>
        <w:t xml:space="preserve">.</w:t>
      </w:r>
      <w:r>
        <w:tab/>
      </w:r>
      <w:r>
        <w:rPr>
          <w:bCs/>
        </w:rPr>
        <w:t xml:space="preserve">Клиент</w:t>
      </w:r>
      <w:r>
        <w:t xml:space="preserve"> несет ответственность за достоверность представляемых документов</w:t>
      </w:r>
      <w:r>
        <w:t xml:space="preserve"> (сведений)</w:t>
      </w:r>
      <w:r>
        <w:t xml:space="preserve">, за своевременность представления информации о внесении </w:t>
      </w:r>
      <w:r>
        <w:t xml:space="preserve">изменений и дополнений </w:t>
      </w:r>
      <w:r>
        <w:t xml:space="preserve">в эти документы</w:t>
      </w:r>
      <w:r>
        <w:t xml:space="preserve"> (сведения)</w:t>
      </w:r>
      <w:r>
        <w:t xml:space="preserve">, необходимы</w:t>
      </w:r>
      <w:r>
        <w:t xml:space="preserve">е</w:t>
      </w:r>
      <w:r>
        <w:t xml:space="preserve"> для открытия С</w:t>
      </w:r>
      <w:r>
        <w:t xml:space="preserve">чета по Договору и /или осуществления операций по нему.</w:t>
      </w:r>
      <w:r>
        <w:rPr>
          <w:lang w:val="ru-RU"/>
        </w:rPr>
      </w:r>
      <w:r>
        <w:rPr>
          <w:lang w:val="ru-RU"/>
        </w:rPr>
      </w:r>
    </w:p>
    <w:p>
      <w:pPr>
        <w:pStyle w:val="1456"/>
        <w:jc w:val="both"/>
        <w:tabs>
          <w:tab w:val="left" w:pos="1276" w:leader="none"/>
        </w:tabs>
        <w:rPr>
          <w:lang w:val="ru-RU"/>
        </w:rPr>
      </w:pPr>
      <w:r>
        <w:rPr>
          <w:lang w:val="ru-RU"/>
        </w:rPr>
        <w:t xml:space="preserve">6.</w:t>
      </w:r>
      <w:r>
        <w:rPr>
          <w:lang w:val="ru-RU"/>
        </w:rPr>
        <w:t xml:space="preserve">8</w:t>
      </w:r>
      <w:r>
        <w:rPr>
          <w:lang w:val="ru-RU"/>
        </w:rPr>
        <w:t xml:space="preserve">.</w:t>
      </w:r>
      <w:r>
        <w:rPr>
          <w:lang w:val="ru-RU"/>
        </w:rPr>
        <w:tab/>
      </w:r>
      <w:r>
        <w:rPr>
          <w:lang w:val="ru-RU"/>
        </w:rPr>
        <w:t xml:space="preserve">Клиент</w:t>
      </w:r>
      <w:r>
        <w:t xml:space="preserve"> </w:t>
      </w:r>
      <w:r>
        <w:t xml:space="preserve">несет ответственность в соответствии с законодательством Российской Федерации за пользование ошибочно зачисленными на </w:t>
      </w:r>
      <w:r>
        <w:rPr>
          <w:lang w:val="ru-RU"/>
        </w:rPr>
        <w:t xml:space="preserve">С</w:t>
      </w:r>
      <w:r>
        <w:t xml:space="preserve">чет денежными средствами</w:t>
      </w:r>
      <w:r>
        <w:rPr>
          <w:lang w:val="ru-RU"/>
        </w:rPr>
        <w:t xml:space="preserve">. </w:t>
      </w:r>
      <w:r>
        <w:rPr>
          <w:lang w:val="ru-RU"/>
        </w:rPr>
      </w:r>
      <w:r>
        <w:rPr>
          <w:lang w:val="ru-RU"/>
        </w:rPr>
      </w:r>
    </w:p>
    <w:p>
      <w:pPr>
        <w:pStyle w:val="1456"/>
        <w:jc w:val="both"/>
        <w:tabs>
          <w:tab w:val="left" w:pos="1276" w:leader="none"/>
        </w:tabs>
        <w:rPr>
          <w:lang w:val="ru-RU"/>
        </w:rPr>
      </w:pPr>
      <w:r>
        <w:t xml:space="preserve">В случае несоблюдения требований, установленных пунктом 4.2.4 настоящих Условий (неуведомление и/или несвоевременный воз</w:t>
      </w:r>
      <w:r>
        <w:t xml:space="preserve">врат и/или невозврат), Банк вправе потребовать от Клиента уплаты процентов на сумму ошибочно зачисленных на его Счет денежных средств за каждый день использования. Размер процентов определяется ключевой ставкой Банка России на день фактического зачисления.</w:t>
      </w:r>
      <w:r>
        <w:rPr>
          <w:lang w:val="ru-RU"/>
        </w:rPr>
      </w:r>
      <w:r>
        <w:rPr>
          <w:lang w:val="ru-RU"/>
        </w:rPr>
      </w:r>
    </w:p>
    <w:p>
      <w:pPr>
        <w:pStyle w:val="1456"/>
        <w:jc w:val="both"/>
        <w:tabs>
          <w:tab w:val="left" w:pos="1276" w:leader="none"/>
        </w:tabs>
        <w:rPr>
          <w:lang w:val="ru-RU"/>
        </w:rPr>
      </w:pPr>
      <w:r>
        <w:rPr>
          <w:lang w:val="ru-RU"/>
        </w:rPr>
        <w:t xml:space="preserve">6.</w:t>
      </w:r>
      <w:r>
        <w:rPr>
          <w:lang w:val="ru-RU"/>
        </w:rPr>
        <w:t xml:space="preserve">9</w:t>
      </w:r>
      <w:r>
        <w:rPr>
          <w:lang w:val="ru-RU"/>
        </w:rPr>
        <w:t xml:space="preserve">.</w:t>
        <w:tab/>
      </w:r>
      <w:r>
        <w:t xml:space="preserve">Банк не несет ответственность перед Клиентом за убытки Клиента, возникшие в результате неполучения от Клиента подтверждения, указанного в пункте 4.1.10 настоящих Условий, а также документов, указанных в пункте 4.1.11 настоящих Условий.</w:t>
      </w:r>
      <w:r>
        <w:rPr>
          <w:lang w:val="ru-RU"/>
        </w:rPr>
      </w:r>
      <w:r>
        <w:rPr>
          <w:lang w:val="ru-RU"/>
        </w:rPr>
      </w:r>
    </w:p>
    <w:p>
      <w:pPr>
        <w:pStyle w:val="1456"/>
        <w:jc w:val="both"/>
        <w:tabs>
          <w:tab w:val="left" w:pos="1418" w:leader="none"/>
        </w:tabs>
        <w:rPr>
          <w:lang w:val="ru-RU"/>
        </w:rPr>
      </w:pPr>
      <w:r>
        <w:rPr>
          <w:bCs/>
          <w:lang w:val="ru-RU"/>
        </w:rPr>
        <w:t xml:space="preserve">6.10.</w:t>
        <w:tab/>
      </w:r>
      <w:r>
        <w:rPr>
          <w:bCs/>
          <w:lang w:val="ru-RU"/>
        </w:rPr>
        <w:t xml:space="preserve">Банк не несет ответственности за неисполнение распоряжения Клиента/отказ </w:t>
        <w:br w:type="textWrapping" w:clear="all"/>
        <w:t xml:space="preserve">в оказании услуг в рамках Договора в случае неуплаты комиссионного вознаграждения </w:t>
        <w:br w:type="textWrapping" w:clear="all"/>
        <w:t xml:space="preserve">в соответствии с Тарифами Банка.</w:t>
      </w:r>
      <w:r>
        <w:rPr>
          <w:lang w:val="ru-RU"/>
        </w:rPr>
      </w:r>
      <w:r>
        <w:rPr>
          <w:lang w:val="ru-RU"/>
        </w:rPr>
      </w:r>
    </w:p>
    <w:p>
      <w:pPr>
        <w:pStyle w:val="1438"/>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6.11.</w:t>
        <w:tab/>
      </w:r>
      <w:r>
        <w:rPr>
          <w:rFonts w:ascii="Times New Roman" w:hAnsi="Times New Roman"/>
          <w:sz w:val="24"/>
          <w:szCs w:val="24"/>
        </w:rPr>
        <w:t xml:space="preserve">Банк не несет ответственность за неисполнение распоряжений о переводе денежных средств и (или) кассовых документов в случае если:</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проведение расчетно-кассовой операции нарушает требования законодательства Российской Федерации;</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Клиентом не предоставлены документы и дополнительная информация </w:t>
      </w:r>
      <w:r>
        <w:rPr>
          <w:rFonts w:ascii="Times New Roman" w:hAnsi="Times New Roman"/>
          <w:sz w:val="24"/>
          <w:szCs w:val="24"/>
        </w:rPr>
        <w:br w:type="textWrapping" w:clear="all"/>
      </w:r>
      <w:r>
        <w:rPr>
          <w:rFonts w:ascii="Times New Roman" w:hAnsi="Times New Roman"/>
          <w:sz w:val="24"/>
          <w:szCs w:val="24"/>
        </w:rPr>
        <w:t xml:space="preserve">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у Банка имеются основания полагать, что исполнение распоряжения Клиента или зачисление средств на счет получателя может быть не завершено в сроки, предусмотренные действующим законодательством Российской Федерации и настоящими Условиями, </w:t>
      </w:r>
      <w:r>
        <w:rPr>
          <w:rFonts w:ascii="Times New Roman" w:hAnsi="Times New Roman"/>
          <w:sz w:val="24"/>
          <w:szCs w:val="24"/>
        </w:rPr>
        <w:br w:type="textWrapping" w:clear="all"/>
      </w:r>
      <w:r>
        <w:rPr>
          <w:rFonts w:ascii="Times New Roman" w:hAnsi="Times New Roman"/>
          <w:sz w:val="24"/>
          <w:szCs w:val="24"/>
        </w:rPr>
        <w:t xml:space="preserve">по не зависящим от Банка обстоятельствам, и/или может повлечь возникновение убытков </w:t>
      </w:r>
      <w:r>
        <w:rPr>
          <w:rFonts w:ascii="Times New Roman" w:hAnsi="Times New Roman"/>
          <w:sz w:val="24"/>
          <w:szCs w:val="24"/>
        </w:rPr>
        <w:br w:type="textWrapping" w:clear="all"/>
      </w:r>
      <w:r>
        <w:rPr>
          <w:rFonts w:ascii="Times New Roman" w:hAnsi="Times New Roman"/>
          <w:sz w:val="24"/>
          <w:szCs w:val="24"/>
        </w:rPr>
        <w:t xml:space="preserve">у Банка и/или Клиента, иные негативные последствия, обусловленные ограничениями </w:t>
      </w:r>
      <w:r>
        <w:rPr>
          <w:rFonts w:ascii="Times New Roman" w:hAnsi="Times New Roman"/>
          <w:sz w:val="24"/>
          <w:szCs w:val="24"/>
        </w:rPr>
        <w:br w:type="textWrapping" w:clear="all"/>
      </w:r>
      <w:r>
        <w:rPr>
          <w:rFonts w:ascii="Times New Roman" w:hAnsi="Times New Roman"/>
          <w:sz w:val="24"/>
          <w:szCs w:val="24"/>
        </w:rPr>
        <w:t xml:space="preserve">в соответствии с применимым законодательством и/или правилами банков, участвующих </w:t>
      </w:r>
      <w:r>
        <w:rPr>
          <w:rFonts w:ascii="Times New Roman" w:hAnsi="Times New Roman"/>
          <w:sz w:val="24"/>
          <w:szCs w:val="24"/>
        </w:rPr>
        <w:br w:type="textWrapping" w:clear="all"/>
      </w:r>
      <w:r>
        <w:rPr>
          <w:rFonts w:ascii="Times New Roman" w:hAnsi="Times New Roman"/>
          <w:sz w:val="24"/>
          <w:szCs w:val="24"/>
        </w:rPr>
        <w:t xml:space="preserve">в расчетах.</w:t>
      </w:r>
      <w:r>
        <w:rPr>
          <w:rFonts w:ascii="Times New Roman" w:hAnsi="Times New Roman"/>
          <w:sz w:val="24"/>
          <w:szCs w:val="24"/>
        </w:rPr>
      </w:r>
      <w:r>
        <w:rPr>
          <w:rFonts w:ascii="Times New Roman" w:hAnsi="Times New Roman"/>
          <w:sz w:val="24"/>
          <w:szCs w:val="24"/>
        </w:rPr>
      </w:r>
    </w:p>
    <w:p>
      <w:pPr>
        <w:pStyle w:val="1456"/>
        <w:jc w:val="both"/>
        <w:tabs>
          <w:tab w:val="left" w:pos="1276" w:leader="none"/>
        </w:tabs>
      </w:pPr>
      <w:r>
        <w:t xml:space="preserve">6.1</w:t>
      </w:r>
      <w:r>
        <w:rPr>
          <w:lang w:val="ru-RU"/>
        </w:rPr>
        <w:t xml:space="preserve">2</w:t>
      </w:r>
      <w:r>
        <w:t xml:space="preserve">.</w:t>
      </w:r>
      <w:r>
        <w:t xml:space="preserve"> </w:t>
      </w:r>
      <w:r>
        <w:t xml:space="preserve">Банк не несет ответственность за последствия исполнения распоряжений </w:t>
      </w:r>
      <w:r>
        <w:br w:type="textWrapping" w:clear="all"/>
      </w:r>
      <w:r>
        <w:t xml:space="preserve">о переводе денежных средств и (или) кассовых документов, которые привели к блокировке денежных средств и (или) неисполнению операции банком, участвующим в расчетах, </w:t>
      </w:r>
      <w:r>
        <w:t xml:space="preserve">в связи с наличием в отношении участников расчетов, стран (территорий) местонахождения участников операций, предмета расчетов по операции санкций страны банка-участника расчетов либо международных санкций, ратифицированных страной банка-участника расчетов.</w:t>
      </w:r>
      <w:r/>
    </w:p>
    <w:p>
      <w:pPr>
        <w:pStyle w:val="1456"/>
        <w:jc w:val="both"/>
        <w:tabs>
          <w:tab w:val="left" w:pos="1276" w:leader="none"/>
        </w:tabs>
        <w:rPr>
          <w:lang w:val="ru-RU"/>
        </w:rPr>
      </w:pPr>
      <w:r>
        <w:rPr>
          <w:lang w:val="ru-RU"/>
        </w:rPr>
        <w:t xml:space="preserve">6.13. </w:t>
      </w:r>
      <w:r>
        <w:t xml:space="preserve">Реализация специальных экономических мер, направленных на запрет (ограничение) совершения финансовых операций и (или) замораживание (блокирова</w:t>
      </w:r>
      <w:r>
        <w:t xml:space="preserve">ние) денежных средств, принадлежащих блокируемым лицам, а также финансовых операций, совершаемых в интересах и (или) в пользу блокируемых лиц, не является основанием для возникновения гражданско-правовой ответственности Банка за нарушение условий Договора.</w:t>
      </w:r>
      <w:r>
        <w:rPr>
          <w:lang w:val="ru-RU"/>
        </w:rPr>
      </w:r>
      <w:r>
        <w:rPr>
          <w:lang w:val="ru-RU"/>
        </w:rPr>
      </w:r>
    </w:p>
    <w:p>
      <w:pPr>
        <w:pStyle w:val="1438"/>
        <w:jc w:val="center"/>
        <w:spacing w:before="120" w:after="0" w:line="240" w:lineRule="auto"/>
        <w:tabs>
          <w:tab w:val="left" w:pos="284" w:leader="none"/>
        </w:tabs>
        <w:rPr>
          <w:rFonts w:ascii="Times New Roman" w:hAnsi="Times New Roman" w:eastAsia="Times New Roman"/>
          <w:b/>
          <w:sz w:val="24"/>
          <w:szCs w:val="24"/>
          <w:lang w:eastAsia="en-US"/>
        </w:rPr>
      </w:pPr>
      <w:r>
        <w:rPr>
          <w:rFonts w:ascii="Times New Roman" w:hAnsi="Times New Roman" w:eastAsia="Times New Roman"/>
          <w:b/>
          <w:bCs/>
          <w:sz w:val="24"/>
          <w:szCs w:val="24"/>
          <w:lang w:eastAsia="ru-RU"/>
        </w:rPr>
        <w:t xml:space="preserve">7. </w:t>
      </w:r>
      <w:r>
        <w:rPr>
          <w:rFonts w:ascii="Times New Roman" w:hAnsi="Times New Roman" w:eastAsia="Times New Roman"/>
          <w:b/>
          <w:bCs/>
          <w:sz w:val="24"/>
          <w:szCs w:val="24"/>
          <w:lang w:val="en-US" w:eastAsia="ru-RU"/>
        </w:rPr>
        <w:t xml:space="preserve">О</w:t>
      </w:r>
      <w:r>
        <w:rPr>
          <w:rFonts w:ascii="Times New Roman" w:hAnsi="Times New Roman" w:eastAsia="Times New Roman"/>
          <w:b/>
          <w:color w:val="000000"/>
          <w:sz w:val="24"/>
          <w:szCs w:val="24"/>
          <w:lang w:val="en-US" w:eastAsia="ru-RU"/>
        </w:rPr>
        <w:t xml:space="preserve">собенности расчетно-кассового обслуживания</w:t>
      </w:r>
      <w:r>
        <w:rPr>
          <w:rFonts w:ascii="Times New Roman" w:hAnsi="Times New Roman" w:eastAsia="Times New Roman"/>
          <w:b/>
          <w:color w:val="000000"/>
          <w:sz w:val="24"/>
          <w:szCs w:val="24"/>
          <w:lang w:eastAsia="ru-RU"/>
        </w:rPr>
        <w:t xml:space="preserve"> </w:t>
      </w:r>
      <w:r>
        <w:rPr>
          <w:rFonts w:ascii="Times New Roman" w:hAnsi="Times New Roman" w:eastAsia="Times New Roman"/>
          <w:b/>
          <w:sz w:val="24"/>
          <w:szCs w:val="24"/>
          <w:lang w:val="en-US" w:eastAsia="en-US"/>
        </w:rPr>
        <w:t xml:space="preserve">специальн</w:t>
      </w:r>
      <w:r>
        <w:rPr>
          <w:rFonts w:ascii="Times New Roman" w:hAnsi="Times New Roman" w:eastAsia="Times New Roman"/>
          <w:b/>
          <w:sz w:val="24"/>
          <w:szCs w:val="24"/>
          <w:lang w:eastAsia="en-US"/>
        </w:rPr>
        <w:t xml:space="preserve">ых банковских счетов</w:t>
      </w:r>
      <w:r>
        <w:rPr>
          <w:rFonts w:ascii="Times New Roman" w:hAnsi="Times New Roman" w:eastAsia="Times New Roman"/>
          <w:b/>
          <w:sz w:val="24"/>
          <w:szCs w:val="24"/>
          <w:lang w:val="en-US" w:eastAsia="en-US"/>
        </w:rPr>
        <w:t xml:space="preserve">, </w:t>
      </w:r>
      <w:r>
        <w:rPr>
          <w:rFonts w:ascii="Times New Roman" w:hAnsi="Times New Roman" w:eastAsia="Times New Roman"/>
          <w:b/>
          <w:sz w:val="24"/>
          <w:szCs w:val="24"/>
          <w:lang w:eastAsia="en-US"/>
        </w:rPr>
      </w:r>
      <w:r>
        <w:rPr>
          <w:rFonts w:ascii="Times New Roman" w:hAnsi="Times New Roman" w:eastAsia="Times New Roman"/>
          <w:b/>
          <w:sz w:val="24"/>
          <w:szCs w:val="24"/>
          <w:lang w:eastAsia="en-US"/>
        </w:rPr>
      </w:r>
    </w:p>
    <w:p>
      <w:pPr>
        <w:pStyle w:val="1438"/>
        <w:jc w:val="center"/>
        <w:spacing w:after="120" w:line="240" w:lineRule="auto"/>
        <w:tabs>
          <w:tab w:val="left" w:pos="284" w:leader="none"/>
        </w:tabs>
        <w:rPr>
          <w:rFonts w:ascii="Times New Roman" w:hAnsi="Times New Roman" w:eastAsia="Times New Roman"/>
          <w:b/>
          <w:sz w:val="24"/>
          <w:szCs w:val="24"/>
          <w:lang w:eastAsia="en-US"/>
        </w:rPr>
      </w:pPr>
      <w:r>
        <w:rPr>
          <w:rFonts w:ascii="Times New Roman" w:hAnsi="Times New Roman" w:eastAsia="Times New Roman"/>
          <w:b/>
          <w:sz w:val="24"/>
          <w:szCs w:val="24"/>
          <w:lang w:val="en-US" w:eastAsia="en-US"/>
        </w:rPr>
        <w:t xml:space="preserve">а также</w:t>
      </w:r>
      <w:r>
        <w:rPr>
          <w:rFonts w:ascii="Times New Roman" w:hAnsi="Times New Roman" w:eastAsia="Times New Roman"/>
          <w:b/>
          <w:sz w:val="24"/>
          <w:szCs w:val="24"/>
          <w:lang w:eastAsia="en-US"/>
        </w:rPr>
        <w:t xml:space="preserve"> </w:t>
      </w:r>
      <w:r>
        <w:rPr>
          <w:rFonts w:ascii="Times New Roman" w:hAnsi="Times New Roman" w:eastAsia="Times New Roman"/>
          <w:b/>
          <w:sz w:val="24"/>
          <w:szCs w:val="24"/>
          <w:lang w:val="en-US" w:eastAsia="en-US"/>
        </w:rPr>
        <w:t xml:space="preserve">счета доверительного управления средствами пенсионных накоплений</w:t>
      </w:r>
      <w:r>
        <w:rPr>
          <w:rFonts w:ascii="Times New Roman" w:hAnsi="Times New Roman" w:eastAsia="Times New Roman"/>
          <w:b/>
          <w:sz w:val="24"/>
          <w:szCs w:val="24"/>
          <w:lang w:eastAsia="en-US"/>
        </w:rPr>
      </w:r>
      <w:r>
        <w:rPr>
          <w:rFonts w:ascii="Times New Roman" w:hAnsi="Times New Roman" w:eastAsia="Times New Roman"/>
          <w:b/>
          <w:sz w:val="24"/>
          <w:szCs w:val="24"/>
          <w:lang w:eastAsia="en-US"/>
        </w:rPr>
      </w:r>
    </w:p>
    <w:p>
      <w:pPr>
        <w:pStyle w:val="1438"/>
        <w:ind w:firstLine="709"/>
        <w:jc w:val="both"/>
        <w:spacing w:after="0" w:line="240" w:lineRule="auto"/>
        <w:tabs>
          <w:tab w:val="left" w:pos="284" w:leader="none"/>
        </w:tabs>
        <w:rPr>
          <w:rFonts w:ascii="Times New Roman" w:hAnsi="Times New Roman" w:eastAsia="Times New Roman"/>
          <w:b/>
          <w:sz w:val="24"/>
          <w:szCs w:val="24"/>
          <w:lang w:eastAsia="en-US"/>
        </w:rPr>
      </w:pPr>
      <w:r>
        <w:rPr>
          <w:rFonts w:ascii="Times New Roman" w:hAnsi="Times New Roman" w:eastAsia="Times New Roman"/>
          <w:b/>
          <w:sz w:val="24"/>
          <w:szCs w:val="24"/>
          <w:lang w:eastAsia="en-US"/>
        </w:rPr>
        <w:t xml:space="preserve">7.1.</w:t>
      </w:r>
      <w:r>
        <w:rPr>
          <w:rFonts w:ascii="Times New Roman" w:hAnsi="Times New Roman" w:eastAsia="Times New Roman"/>
          <w:b/>
          <w:sz w:val="24"/>
          <w:szCs w:val="24"/>
          <w:lang w:eastAsia="en-US"/>
        </w:rPr>
        <w:tab/>
      </w:r>
      <w:r>
        <w:rPr>
          <w:rFonts w:ascii="Times New Roman" w:hAnsi="Times New Roman" w:eastAsia="Times New Roman"/>
          <w:b/>
          <w:sz w:val="24"/>
          <w:szCs w:val="24"/>
          <w:lang w:eastAsia="en-US"/>
        </w:rPr>
        <w:t xml:space="preserve">Р</w:t>
      </w:r>
      <w:r>
        <w:rPr>
          <w:rFonts w:ascii="Times New Roman" w:hAnsi="Times New Roman" w:eastAsia="Times New Roman"/>
          <w:b/>
          <w:color w:val="000000"/>
          <w:sz w:val="24"/>
          <w:szCs w:val="24"/>
          <w:lang w:val="en-US" w:eastAsia="ru-RU"/>
        </w:rPr>
        <w:t xml:space="preserve">асчетно-кассов</w:t>
      </w:r>
      <w:r>
        <w:rPr>
          <w:rFonts w:ascii="Times New Roman" w:hAnsi="Times New Roman" w:eastAsia="Times New Roman"/>
          <w:b/>
          <w:color w:val="000000"/>
          <w:sz w:val="24"/>
          <w:szCs w:val="24"/>
          <w:lang w:eastAsia="ru-RU"/>
        </w:rPr>
        <w:t xml:space="preserve">ое </w:t>
      </w:r>
      <w:r>
        <w:rPr>
          <w:rFonts w:ascii="Times New Roman" w:hAnsi="Times New Roman" w:eastAsia="Times New Roman"/>
          <w:b/>
          <w:color w:val="000000"/>
          <w:sz w:val="24"/>
          <w:szCs w:val="24"/>
          <w:lang w:val="en-US" w:eastAsia="ru-RU"/>
        </w:rPr>
        <w:t xml:space="preserve">обслуживани</w:t>
      </w:r>
      <w:r>
        <w:rPr>
          <w:rFonts w:ascii="Times New Roman" w:hAnsi="Times New Roman" w:eastAsia="Times New Roman"/>
          <w:b/>
          <w:color w:val="000000"/>
          <w:sz w:val="24"/>
          <w:szCs w:val="24"/>
          <w:lang w:eastAsia="ru-RU"/>
        </w:rPr>
        <w:t xml:space="preserve">е</w:t>
      </w:r>
      <w:r>
        <w:rPr>
          <w:rFonts w:ascii="Times New Roman" w:hAnsi="Times New Roman" w:eastAsia="Times New Roman"/>
          <w:b/>
          <w:color w:val="000000"/>
          <w:sz w:val="24"/>
          <w:szCs w:val="24"/>
          <w:lang w:val="en-US" w:eastAsia="ru-RU"/>
        </w:rPr>
        <w:t xml:space="preserve"> </w:t>
      </w:r>
      <w:r>
        <w:rPr>
          <w:rFonts w:ascii="Times New Roman" w:hAnsi="Times New Roman" w:eastAsia="Times New Roman"/>
          <w:b/>
          <w:color w:val="000000"/>
          <w:sz w:val="24"/>
          <w:szCs w:val="24"/>
          <w:lang w:eastAsia="ru-RU"/>
        </w:rPr>
        <w:t xml:space="preserve">специального банковского счета платежного агента (</w:t>
      </w:r>
      <w:r>
        <w:rPr>
          <w:rFonts w:ascii="Times New Roman" w:hAnsi="Times New Roman" w:eastAsia="Times New Roman"/>
          <w:b/>
          <w:color w:val="000000"/>
          <w:sz w:val="24"/>
          <w:szCs w:val="24"/>
          <w:lang w:val="en-US" w:eastAsia="ru-RU"/>
        </w:rPr>
        <w:t xml:space="preserve">в соответствии с Федеральным</w:t>
      </w:r>
      <w:r>
        <w:rPr>
          <w:rFonts w:ascii="Times New Roman" w:hAnsi="Times New Roman" w:eastAsia="Times New Roman"/>
          <w:b/>
          <w:color w:val="000000"/>
          <w:sz w:val="24"/>
          <w:szCs w:val="24"/>
          <w:lang w:eastAsia="ru-RU"/>
        </w:rPr>
        <w:t xml:space="preserve"> з</w:t>
      </w:r>
      <w:r>
        <w:rPr>
          <w:rFonts w:ascii="Times New Roman" w:hAnsi="Times New Roman" w:eastAsia="Times New Roman"/>
          <w:b/>
          <w:color w:val="000000"/>
          <w:sz w:val="24"/>
          <w:szCs w:val="24"/>
          <w:lang w:val="en-US" w:eastAsia="ru-RU"/>
        </w:rPr>
        <w:t xml:space="preserve">аконом № 103-ФЗ</w:t>
      </w:r>
      <w:r>
        <w:rPr>
          <w:rFonts w:ascii="Times New Roman" w:hAnsi="Times New Roman" w:eastAsia="Times New Roman"/>
          <w:b/>
          <w:sz w:val="20"/>
          <w:szCs w:val="20"/>
          <w:vertAlign w:val="superscript"/>
          <w:lang w:val="en-US" w:eastAsia="en-US"/>
        </w:rPr>
        <w:footnoteReference w:id="18"/>
      </w:r>
      <w:r>
        <w:rPr>
          <w:rFonts w:ascii="Times New Roman" w:hAnsi="Times New Roman" w:eastAsia="Times New Roman"/>
          <w:b/>
          <w:color w:val="000000"/>
          <w:sz w:val="24"/>
          <w:szCs w:val="24"/>
          <w:lang w:eastAsia="ru-RU"/>
        </w:rPr>
        <w:t xml:space="preserve">)</w:t>
      </w:r>
      <w:r>
        <w:rPr>
          <w:rFonts w:ascii="Times New Roman" w:hAnsi="Times New Roman" w:eastAsia="Times New Roman"/>
          <w:b/>
          <w:sz w:val="24"/>
          <w:szCs w:val="24"/>
          <w:lang w:eastAsia="en-US"/>
        </w:rPr>
      </w:r>
      <w:r>
        <w:rPr>
          <w:rFonts w:ascii="Times New Roman" w:hAnsi="Times New Roman" w:eastAsia="Times New Roman"/>
          <w:b/>
          <w:sz w:val="24"/>
          <w:szCs w:val="24"/>
          <w:lang w:eastAsia="en-US"/>
        </w:rPr>
      </w:r>
    </w:p>
    <w:p>
      <w:pPr>
        <w:pStyle w:val="1438"/>
        <w:ind w:firstLine="709"/>
        <w:jc w:val="both"/>
        <w:spacing w:after="0" w:line="240" w:lineRule="auto"/>
        <w:tabs>
          <w:tab w:val="left" w:pos="709"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7.1.1.Специальный </w:t>
      </w:r>
      <w:r>
        <w:rPr>
          <w:rFonts w:ascii="Times New Roman" w:hAnsi="Times New Roman" w:eastAsia="Times New Roman"/>
          <w:bCs/>
          <w:sz w:val="24"/>
          <w:szCs w:val="24"/>
          <w:lang w:eastAsia="ru-RU"/>
        </w:rPr>
        <w:t xml:space="preserve">банковский счет платежного агента открывается Банком Клиенту</w:t>
      </w:r>
      <w:r>
        <w:rPr>
          <w:rFonts w:ascii="Times New Roman" w:hAnsi="Times New Roman" w:eastAsia="Times New Roman"/>
          <w:bCs/>
          <w:sz w:val="24"/>
          <w:szCs w:val="24"/>
          <w:vertAlign w:val="superscript"/>
          <w:lang w:eastAsia="ru-RU"/>
        </w:rPr>
        <w:footnoteReference w:id="19"/>
      </w:r>
      <w:r>
        <w:rPr>
          <w:rFonts w:ascii="Times New Roman" w:hAnsi="Times New Roman" w:eastAsia="Times New Roman"/>
          <w:bCs/>
          <w:sz w:val="24"/>
          <w:szCs w:val="24"/>
          <w:lang w:eastAsia="ru-RU"/>
        </w:rPr>
        <w:t xml:space="preserve">, который может выступать в качестве:</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w:t>
        <w:tab/>
      </w:r>
      <w:r>
        <w:rPr>
          <w:rFonts w:ascii="Times New Roman" w:hAnsi="Times New Roman" w:eastAsia="Times New Roman"/>
          <w:sz w:val="24"/>
          <w:szCs w:val="24"/>
          <w:lang w:eastAsia="ru-RU"/>
        </w:rPr>
        <w:t xml:space="preserve">оператора по приему платежей</w:t>
      </w:r>
      <w:r>
        <w:rPr>
          <w:rFonts w:ascii="Times New Roman" w:hAnsi="Times New Roman" w:eastAsia="Times New Roman"/>
          <w:sz w:val="24"/>
          <w:szCs w:val="24"/>
          <w:vertAlign w:val="superscript"/>
          <w:lang w:eastAsia="ru-RU"/>
        </w:rPr>
        <w:footnoteReference w:id="20"/>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tab/>
        <w:t xml:space="preserve">платежного субагента</w:t>
      </w:r>
      <w:r>
        <w:rPr>
          <w:rFonts w:ascii="Times New Roman" w:hAnsi="Times New Roman" w:eastAsia="Times New Roman"/>
          <w:sz w:val="24"/>
          <w:szCs w:val="24"/>
          <w:vertAlign w:val="superscript"/>
          <w:lang w:eastAsia="ru-RU"/>
        </w:rPr>
        <w:footnoteReference w:id="21"/>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tab/>
        <w:t xml:space="preserve">платежного агента - оператора по приему платежей и платежного субагента (одновременно).</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709" w:leader="none"/>
          <w:tab w:val="left" w:pos="993" w:leader="none"/>
          <w:tab w:val="left" w:pos="1309"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7.1.2.</w:t>
        <w:tab/>
        <w:t xml:space="preserve">С</w:t>
      </w:r>
      <w:r>
        <w:rPr>
          <w:rFonts w:ascii="Times New Roman" w:hAnsi="Times New Roman" w:eastAsia="Times New Roman"/>
          <w:sz w:val="24"/>
          <w:szCs w:val="24"/>
          <w:lang w:eastAsia="ru-RU"/>
        </w:rPr>
        <w:t xml:space="preserve">пециальный банковский счет платежного агента предназначен для учета операций, совершаемых Клиентом </w:t>
      </w:r>
      <w:r>
        <w:rPr>
          <w:rFonts w:ascii="Times New Roman" w:hAnsi="Times New Roman" w:eastAsia="Times New Roman"/>
          <w:sz w:val="24"/>
          <w:szCs w:val="24"/>
          <w:lang w:eastAsia="ru-RU"/>
        </w:rPr>
        <w:t xml:space="preserve">в</w:t>
      </w:r>
      <w:r>
        <w:rPr>
          <w:rFonts w:ascii="Times New Roman" w:hAnsi="Times New Roman" w:eastAsia="Times New Roman"/>
          <w:sz w:val="24"/>
          <w:szCs w:val="24"/>
          <w:lang w:eastAsia="ru-RU"/>
        </w:rPr>
        <w:t xml:space="preserve"> соответствии с Федеральным законом № 103-ФЗ, а именно:</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709"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7.1.2.1.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Для зачисления </w:t>
      </w:r>
      <w:r>
        <w:rPr>
          <w:rFonts w:ascii="Times New Roman" w:hAnsi="Times New Roman" w:eastAsia="Times New Roman"/>
          <w:sz w:val="24"/>
          <w:szCs w:val="24"/>
          <w:lang w:eastAsia="ru-RU"/>
        </w:rPr>
        <w:t xml:space="preserve">Клиентом </w:t>
      </w:r>
      <w:r>
        <w:rPr>
          <w:rFonts w:ascii="Times New Roman" w:hAnsi="Times New Roman" w:eastAsia="Times New Roman"/>
          <w:sz w:val="24"/>
          <w:szCs w:val="24"/>
          <w:lang w:eastAsia="ru-RU"/>
        </w:rPr>
        <w:t xml:space="preserve">суммы </w:t>
      </w:r>
      <w:r>
        <w:rPr>
          <w:rFonts w:ascii="Times New Roman" w:hAnsi="Times New Roman" w:eastAsia="Times New Roman"/>
          <w:sz w:val="24"/>
          <w:szCs w:val="24"/>
          <w:lang w:eastAsia="ru-RU"/>
        </w:rPr>
        <w:t xml:space="preserve">наличных денег, принятых от физических лиц.</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709"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7.1.2.2.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Для зачисления денежных средств, перечисленных со специального банковского счета платежного(ых) субагента(ов) в рамках заключенного(ых) между ним(и) и Клиентом договора(ов) о приеме платежей</w:t>
      </w:r>
      <w:r>
        <w:rPr>
          <w:rFonts w:ascii="Times New Roman" w:hAnsi="Times New Roman" w:eastAsia="Times New Roman"/>
          <w:sz w:val="24"/>
          <w:szCs w:val="24"/>
          <w:vertAlign w:val="superscript"/>
          <w:lang w:eastAsia="ru-RU"/>
        </w:rPr>
        <w:footnoteReference w:id="22"/>
      </w:r>
      <w:r>
        <w:rPr>
          <w:rFonts w:ascii="Times New Roman" w:hAnsi="Times New Roman" w:eastAsia="Times New Roman"/>
          <w:sz w:val="24"/>
          <w:szCs w:val="24"/>
          <w:lang w:eastAsia="ru-RU"/>
        </w:rPr>
        <w:t xml:space="preserve"> в соответствии с Федеральным законом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br w:type="textWrapping" w:clear="all"/>
      </w:r>
      <w:r>
        <w:rPr>
          <w:rFonts w:ascii="Times New Roman" w:hAnsi="Times New Roman" w:eastAsia="Times New Roman"/>
          <w:sz w:val="24"/>
          <w:szCs w:val="24"/>
          <w:lang w:eastAsia="ru-RU"/>
        </w:rPr>
        <w:t xml:space="preserve">№ 103-ФЗ, а также с другого специального банковского счета платежного агента.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709" w:leader="none"/>
          <w:tab w:val="left" w:pos="993"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7.1.2.3.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Для списания на специальный банковский счет платежного агента или на специальный банковский счет поставщика</w:t>
      </w:r>
      <w:r>
        <w:rPr>
          <w:rFonts w:ascii="Times New Roman" w:hAnsi="Times New Roman" w:eastAsia="Times New Roman"/>
          <w:sz w:val="24"/>
          <w:szCs w:val="24"/>
          <w:vertAlign w:val="superscript"/>
          <w:lang w:eastAsia="ru-RU"/>
        </w:rPr>
        <w:footnoteReference w:id="23"/>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709" w:leader="none"/>
          <w:tab w:val="left" w:pos="993" w:leader="none"/>
          <w:tab w:val="left" w:pos="1701" w:leader="none"/>
        </w:tabs>
        <w:rPr>
          <w:rFonts w:ascii="Times New Roman" w:hAnsi="Times New Roman" w:eastAsia="Times New Roman"/>
          <w:sz w:val="24"/>
          <w:szCs w:val="24"/>
          <w:highlight w:val="none"/>
          <w:lang w:eastAsia="ru-RU"/>
        </w:rPr>
      </w:pPr>
      <w:r>
        <w:rPr>
          <w:rFonts w:ascii="Times New Roman" w:hAnsi="Times New Roman" w:eastAsia="Times New Roman"/>
          <w:sz w:val="24"/>
          <w:szCs w:val="24"/>
          <w:lang w:eastAsia="ru-RU"/>
        </w:rPr>
        <w:t xml:space="preserve">7.1.2.4.</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Для списания на другие банковские счета в соответствии с Федеральным законом № 103-ФЗ.</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lang w:eastAsia="ru-RU"/>
        </w:rPr>
      </w:r>
    </w:p>
    <w:p>
      <w:pPr>
        <w:ind w:firstLine="709"/>
        <w:jc w:val="both"/>
        <w:spacing w:after="0" w:line="240" w:lineRule="auto"/>
        <w:tabs>
          <w:tab w:val="left" w:pos="709" w:leader="none"/>
          <w:tab w:val="left" w:pos="993" w:leader="none"/>
          <w:tab w:val="left" w:pos="1701" w:leader="none"/>
        </w:tabs>
        <w:rPr>
          <w:rFonts w:ascii="Times New Roman" w:hAnsi="Times New Roman" w:eastAsia="Times New Roman"/>
          <w:sz w:val="24"/>
          <w:szCs w:val="24"/>
          <w:lang w:eastAsia="ru-RU"/>
          <w14:ligatures w14:val="none"/>
        </w:rPr>
      </w:pPr>
      <w:r>
        <w:rPr>
          <w:rFonts w:ascii="Times New Roman" w:hAnsi="Times New Roman" w:eastAsia="Times New Roman"/>
          <w:sz w:val="24"/>
          <w:szCs w:val="24"/>
          <w:highlight w:val="none"/>
          <w:lang w:eastAsia="ru-RU"/>
        </w:rPr>
        <w:t xml:space="preserve">7.1.2.5.</w:t>
        <w:tab/>
      </w:r>
      <w:r>
        <w:rPr>
          <w:rFonts w:ascii="Times New Roman" w:hAnsi="Times New Roman" w:eastAsia="Times New Roman"/>
          <w:sz w:val="24"/>
          <w:szCs w:val="24"/>
          <w:lang w:eastAsia="ru-RU"/>
        </w:rPr>
        <w:t xml:space="preserve">Для списания сумм комиссионного вознаграждения, взимаемого Банком.</w:t>
      </w:r>
      <w:r>
        <w:rPr>
          <w:rFonts w:ascii="Times New Roman" w:hAnsi="Times New Roman" w:eastAsia="Times New Roman"/>
          <w:sz w:val="24"/>
          <w:szCs w:val="24"/>
          <w:lang w:eastAsia="ru-RU"/>
          <w14:ligatures w14:val="none"/>
        </w:rPr>
      </w:r>
      <w:r>
        <w:rPr>
          <w:rFonts w:ascii="Times New Roman" w:hAnsi="Times New Roman" w:eastAsia="Times New Roman"/>
          <w:sz w:val="24"/>
          <w:szCs w:val="24"/>
          <w:lang w:eastAsia="ru-RU"/>
          <w14:ligatures w14:val="none"/>
        </w:rPr>
      </w:r>
    </w:p>
    <w:p>
      <w:pPr>
        <w:pStyle w:val="1438"/>
        <w:ind w:firstLine="709"/>
        <w:jc w:val="both"/>
        <w:spacing w:after="0" w:line="240" w:lineRule="auto"/>
        <w:tabs>
          <w:tab w:val="left" w:pos="284" w:leader="none"/>
          <w:tab w:val="left" w:pos="85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7.1.3.</w:t>
        <w:tab/>
        <w:t xml:space="preserve">В поле «Назначение платежа»</w:t>
      </w:r>
      <w:r>
        <w:rPr>
          <w:rFonts w:ascii="Times New Roman" w:hAnsi="Times New Roman" w:eastAsia="Times New Roman"/>
          <w:sz w:val="24"/>
          <w:szCs w:val="24"/>
          <w:lang w:eastAsia="ru-RU"/>
        </w:rPr>
        <w:t xml:space="preserve"> Распоряжения, кроме сведений, установленных нормативными актами Банка России, указывается назначение платежа в соответствии с Федеральным законом № 103-ФЗ, номер и дата договора о приеме платежей, в рамках которого осуществляется перевод денежных средств.</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7.1.4.</w:t>
        <w:tab/>
        <w:t xml:space="preserve">Оплата комиссионного вознаграждения за расчетно-кассовое обслуживание Клиента производится </w:t>
      </w:r>
      <w:r>
        <w:t xml:space="preserve">с</w:t>
      </w:r>
      <w:r>
        <w:rPr>
          <w:rFonts w:ascii="Times New Roman" w:hAnsi="Times New Roman" w:eastAsia="Times New Roman"/>
          <w:sz w:val="24"/>
          <w:szCs w:val="24"/>
          <w:lang w:eastAsia="ru-RU"/>
        </w:rPr>
        <w:t xml:space="preserve">о </w:t>
      </w:r>
      <w:r>
        <w:rPr>
          <w:rFonts w:ascii="Times New Roman" w:hAnsi="Times New Roman" w:eastAsia="Times New Roman"/>
          <w:sz w:val="24"/>
          <w:szCs w:val="24"/>
          <w:lang w:eastAsia="ru-RU"/>
        </w:rPr>
        <w:t xml:space="preserve">Специального банковского счета платежного агента</w:t>
      </w:r>
      <w:r>
        <w:rPr>
          <w:rFonts w:ascii="Times New Roman" w:hAnsi="Times New Roman" w:eastAsia="Times New Roman"/>
          <w:sz w:val="24"/>
          <w:szCs w:val="24"/>
          <w:lang w:eastAsia="ru-RU"/>
        </w:rPr>
        <w:t xml:space="preserve"> или</w:t>
      </w:r>
      <w:r>
        <w:rPr>
          <w:rFonts w:ascii="Times New Roman" w:hAnsi="Times New Roman" w:eastAsia="Times New Roman"/>
          <w:sz w:val="24"/>
          <w:szCs w:val="24"/>
          <w:lang w:eastAsia="ru-RU"/>
        </w:rPr>
        <w:t xml:space="preserve">с ин</w:t>
      </w:r>
      <w:r>
        <w:rPr>
          <w:rFonts w:ascii="Times New Roman" w:hAnsi="Times New Roman" w:eastAsia="Times New Roman"/>
          <w:sz w:val="24"/>
          <w:szCs w:val="24"/>
          <w:lang w:eastAsia="ru-RU"/>
        </w:rPr>
        <w:t xml:space="preserve">ого Счета в порядке, установленном пунктом 5.1.1</w:t>
      </w:r>
      <w:r>
        <w:rPr>
          <w:rFonts w:ascii="Times New Roman" w:hAnsi="Times New Roman" w:eastAsia="Times New Roman"/>
          <w:sz w:val="24"/>
          <w:szCs w:val="24"/>
          <w:lang w:eastAsia="ru-RU"/>
        </w:rPr>
        <w:t xml:space="preserve">.1</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 w:val="left" w:pos="993" w:leader="none"/>
        </w:tabs>
        <w:rPr>
          <w:rFonts w:ascii="Times New Roman" w:hAnsi="Times New Roman" w:eastAsia="Times New Roman"/>
          <w:color w:val="000000"/>
          <w:sz w:val="24"/>
          <w:szCs w:val="24"/>
          <w:lang w:eastAsia="ru-RU"/>
        </w:rPr>
      </w:pPr>
      <w:r>
        <w:rPr>
          <w:rFonts w:ascii="Times New Roman" w:hAnsi="Times New Roman" w:eastAsia="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 </w:t>
      </w:r>
      <w:r>
        <w:rPr>
          <w:rFonts w:ascii="Times New Roman" w:hAnsi="Times New Roman" w:eastAsia="Times New Roman"/>
          <w:sz w:val="24"/>
          <w:szCs w:val="24"/>
          <w:lang w:eastAsia="ru-RU"/>
        </w:rPr>
        <w:t xml:space="preserve">Банка</w:t>
      </w:r>
      <w:r>
        <w:rPr>
          <w:rFonts w:ascii="Times New Roman" w:hAnsi="Times New Roman" w:eastAsia="Times New Roman"/>
          <w:sz w:val="24"/>
          <w:szCs w:val="24"/>
          <w:lang w:eastAsia="ru-RU"/>
        </w:rPr>
        <w:t xml:space="preserve"> 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Pr>
          <w:rFonts w:ascii="Times New Roman" w:hAnsi="Times New Roman" w:eastAsia="Times New Roman"/>
          <w:b/>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438"/>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7.1.5.</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Клиент обязуется: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7.1.5.1.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Использовать специальный банковский счет платежного агента для проведения операций, предусмотренных Федеральным законом № 103-ФЗ.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7.1.5.2.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Предоставлять сведения о реквизитах специального банковского счета платежного агента для перечисления на него денежных средств только лицам, являющимся платежными агентами в рамках заключенных между ними договоров о приеме платежей.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7.1.6.</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вправе: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7.1.6.1.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денежные средства, находящиеся на его специальном банковском счете платежного агента, по решению суда, а также в случаях, установленных законодательством Российской Федерации.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вышеуказанных случаях Банк не рассматривает п</w:t>
      </w:r>
      <w:r>
        <w:rPr>
          <w:rFonts w:ascii="Times New Roman" w:hAnsi="Times New Roman" w:eastAsia="Times New Roman"/>
          <w:sz w:val="24"/>
          <w:szCs w:val="24"/>
          <w:lang w:eastAsia="ru-RU"/>
        </w:rPr>
        <w:t xml:space="preserve">о существу возражения Клиента против списания денежных средств с его специального банковского счета платежного агента, при этом ответственность за правомерность списания денежных средств со специального банковского счета платежного агента несет взыскатель.</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7.1.6.2.</w:t>
        <w:tab/>
        <w:t xml:space="preserve">Отказать Клиенту в совершении расчетно-кассовых операций, в случае если операция не соответствует требованиям Федерального закона № 103-ФЗ.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7.1.7.</w:t>
        <w:tab/>
        <w:t xml:space="preserve">Банк</w:t>
      </w:r>
      <w:r>
        <w:rPr>
          <w:rFonts w:ascii="Times New Roman" w:hAnsi="Times New Roman" w:eastAsia="Times New Roman"/>
          <w:sz w:val="24"/>
          <w:szCs w:val="24"/>
          <w:lang w:eastAsia="ru-RU"/>
        </w:rPr>
        <w:t xml:space="preserve">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7.1.2 настоящих 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1276" w:leader="none"/>
        </w:tabs>
        <w:rPr>
          <w:rFonts w:ascii="Times New Roman" w:hAnsi="Times New Roman" w:eastAsia="Times New Roman"/>
          <w:bCs/>
          <w:sz w:val="24"/>
          <w:szCs w:val="24"/>
          <w:lang w:eastAsia="ru-RU"/>
        </w:rPr>
      </w:pPr>
      <w:r>
        <w:rPr>
          <w:rFonts w:ascii="Times New Roman" w:hAnsi="Times New Roman" w:eastAsia="Times New Roman"/>
          <w:b/>
          <w:sz w:val="24"/>
          <w:szCs w:val="24"/>
          <w:lang w:eastAsia="ru-RU"/>
        </w:rPr>
        <w:t xml:space="preserve">7.2.</w:t>
      </w:r>
      <w:r>
        <w:rPr>
          <w:rFonts w:ascii="Times New Roman" w:hAnsi="Times New Roman" w:eastAsia="Times New Roman"/>
          <w:b/>
          <w:sz w:val="24"/>
          <w:szCs w:val="24"/>
          <w:lang w:eastAsia="ru-RU"/>
        </w:rPr>
        <w:tab/>
      </w:r>
      <w:r>
        <w:rPr>
          <w:rFonts w:ascii="Times New Roman" w:hAnsi="Times New Roman" w:eastAsia="Times New Roman"/>
          <w:b/>
          <w:sz w:val="24"/>
          <w:szCs w:val="24"/>
          <w:lang w:eastAsia="ru-RU"/>
        </w:rPr>
        <w:t xml:space="preserve">Расчетно-кассовое обслуживание специального банковского счета банковского платежного агента </w:t>
      </w:r>
      <w:r>
        <w:rPr>
          <w:rFonts w:ascii="Times New Roman" w:hAnsi="Times New Roman" w:eastAsia="Times New Roman"/>
          <w:b/>
          <w:sz w:val="24"/>
          <w:szCs w:val="24"/>
          <w:lang w:eastAsia="ru-RU"/>
        </w:rPr>
        <w:t xml:space="preserve">(субагента)</w:t>
      </w:r>
      <w:r>
        <w:rPr>
          <w:rFonts w:ascii="Times New Roman" w:hAnsi="Times New Roman" w:eastAsia="Times New Roman"/>
          <w:b/>
          <w:sz w:val="24"/>
          <w:szCs w:val="24"/>
          <w:lang w:eastAsia="ru-RU"/>
        </w:rPr>
        <w:t xml:space="preserve"> (в соответствии с Федеральным законом</w:t>
      </w:r>
      <w:r>
        <w:rPr>
          <w:rFonts w:ascii="Times New Roman" w:hAnsi="Times New Roman" w:eastAsia="Times New Roman"/>
          <w:b/>
          <w:sz w:val="24"/>
          <w:szCs w:val="24"/>
          <w:lang w:eastAsia="ru-RU"/>
        </w:rPr>
        <w:t xml:space="preserve"> </w:t>
      </w:r>
      <w:r>
        <w:rPr>
          <w:rFonts w:ascii="Times New Roman" w:hAnsi="Times New Roman" w:eastAsia="Times New Roman"/>
          <w:b/>
          <w:sz w:val="24"/>
          <w:szCs w:val="24"/>
          <w:lang w:eastAsia="ru-RU"/>
        </w:rPr>
        <w:br w:type="textWrapping" w:clear="all"/>
      </w:r>
      <w:r>
        <w:rPr>
          <w:rFonts w:ascii="Times New Roman" w:hAnsi="Times New Roman" w:eastAsia="Times New Roman"/>
          <w:b/>
          <w:sz w:val="24"/>
          <w:szCs w:val="24"/>
          <w:lang w:eastAsia="ru-RU"/>
        </w:rPr>
        <w:t xml:space="preserve">№ 161-ФЗ</w:t>
      </w:r>
      <w:r>
        <w:rPr>
          <w:rFonts w:ascii="Times New Roman" w:hAnsi="Times New Roman" w:eastAsia="Times New Roman"/>
          <w:b/>
          <w:sz w:val="24"/>
          <w:szCs w:val="24"/>
          <w:vertAlign w:val="superscript"/>
          <w:lang w:eastAsia="ru-RU"/>
        </w:rPr>
        <w:footnoteReference w:id="24"/>
      </w:r>
      <w:r>
        <w:rPr>
          <w:rFonts w:ascii="Times New Roman" w:hAnsi="Times New Roman" w:eastAsia="Times New Roman"/>
          <w:b/>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28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7.2.1.</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Специальный банковский счет банковского платежного агента </w:t>
      </w:r>
      <w:r>
        <w:rPr>
          <w:rFonts w:ascii="Times New Roman" w:hAnsi="Times New Roman" w:eastAsia="Times New Roman"/>
          <w:sz w:val="24"/>
          <w:szCs w:val="24"/>
          <w:lang w:eastAsia="ru-RU"/>
        </w:rPr>
        <w:t xml:space="preserve">(субагента)</w:t>
      </w:r>
      <w:r>
        <w:rPr>
          <w:rFonts w:ascii="Times New Roman" w:hAnsi="Times New Roman" w:eastAsia="Times New Roman"/>
          <w:sz w:val="24"/>
          <w:szCs w:val="24"/>
          <w:lang w:eastAsia="ru-RU"/>
        </w:rPr>
        <w:t xml:space="preserve"> </w:t>
      </w:r>
      <w:r>
        <w:rPr>
          <w:rFonts w:ascii="Times New Roman" w:hAnsi="Times New Roman" w:eastAsia="Times New Roman"/>
          <w:bCs/>
          <w:sz w:val="24"/>
          <w:szCs w:val="24"/>
          <w:lang w:eastAsia="ru-RU"/>
        </w:rPr>
        <w:t xml:space="preserve">открывается Банком Клиенту, который может выступать в качестве:</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w:t>
        <w:tab/>
        <w:t xml:space="preserve">банковского платежного агента</w:t>
      </w:r>
      <w:r>
        <w:rPr>
          <w:rFonts w:ascii="Times New Roman" w:hAnsi="Times New Roman" w:eastAsia="Times New Roman"/>
          <w:bCs/>
          <w:sz w:val="24"/>
          <w:szCs w:val="24"/>
          <w:vertAlign w:val="superscript"/>
          <w:lang w:eastAsia="ru-RU"/>
        </w:rPr>
        <w:footnoteReference w:id="25"/>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w:t>
        <w:tab/>
        <w:t xml:space="preserve">банковского платежного субагента</w:t>
      </w:r>
      <w:r>
        <w:rPr>
          <w:rFonts w:ascii="Times New Roman" w:hAnsi="Times New Roman" w:eastAsia="Times New Roman"/>
          <w:bCs/>
          <w:sz w:val="24"/>
          <w:szCs w:val="24"/>
          <w:vertAlign w:val="superscript"/>
          <w:lang w:eastAsia="ru-RU"/>
        </w:rPr>
        <w:footnoteReference w:id="26"/>
      </w:r>
      <w:r>
        <w:rPr>
          <w:rFonts w:ascii="Times New Roman" w:hAnsi="Times New Roman" w:eastAsia="Times New Roman"/>
          <w:bCs/>
          <w:sz w:val="24"/>
          <w:szCs w:val="24"/>
          <w:lang w:eastAsia="ru-RU"/>
        </w:rPr>
        <w:t xml:space="preserve">. </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0" w:leader="none"/>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7.2.2.</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w:t>
      </w:r>
      <w:r>
        <w:rPr>
          <w:rFonts w:ascii="Times New Roman" w:hAnsi="Times New Roman" w:eastAsia="Times New Roman"/>
          <w:sz w:val="24"/>
          <w:szCs w:val="24"/>
          <w:lang w:eastAsia="ru-RU"/>
        </w:rPr>
        <w:t xml:space="preserve">пециальный банковский счет банковского платежного агента (субагента) предназначен для учета операций, совершаемых Клиентом </w:t>
      </w:r>
      <w:r>
        <w:rPr>
          <w:rFonts w:ascii="Times New Roman" w:hAnsi="Times New Roman" w:eastAsia="Times New Roman"/>
          <w:sz w:val="24"/>
          <w:szCs w:val="24"/>
          <w:lang w:eastAsia="ru-RU"/>
        </w:rPr>
        <w:t xml:space="preserve">в</w:t>
      </w:r>
      <w:r>
        <w:rPr>
          <w:rFonts w:ascii="Times New Roman" w:hAnsi="Times New Roman" w:eastAsia="Times New Roman"/>
          <w:sz w:val="24"/>
          <w:szCs w:val="24"/>
          <w:lang w:eastAsia="ru-RU"/>
        </w:rPr>
        <w:t xml:space="preserve"> соответствии с Федеральным законом № 161-ФЗ, а именно:</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7.2.2.1.</w:t>
        <w:tab/>
        <w:t xml:space="preserve">Для зачисления Клиентом наличных денег, принятых от физических лиц;</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7.2.2.2.</w:t>
        <w:tab/>
        <w:t xml:space="preserve">Для зачисления денежных средств, списанных с другого специального банковского счета банковского платежного агента (субагента).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7.2.2.3.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Списание денежных средств на банковские счета в соответствии с Федеральным законом № 161-ФЗ.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7.2.3.</w:t>
        <w:tab/>
        <w:t xml:space="preserve">В поле «Назначение платежа»</w:t>
      </w:r>
      <w:r>
        <w:rPr>
          <w:rFonts w:ascii="Times New Roman" w:hAnsi="Times New Roman" w:eastAsia="Times New Roman"/>
          <w:sz w:val="24"/>
          <w:szCs w:val="24"/>
          <w:lang w:eastAsia="ru-RU"/>
        </w:rPr>
        <w:t xml:space="preserve"> Распоряжения, кроме сведений, установленных нормативными актами Банка России, указывается назначение платежа в соответствии с Федеральным законом № 161-ФЗ, номер и дата договора о приеме платежей, в рамках которого осуществляется перевод денежных средств.</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7.2.4.</w:t>
        <w:tab/>
        <w:t xml:space="preserve">Оплата комиссионного вознаграждения за расчетно-кассовое обслуживание Клиента производится с иного Счета в порядке, установленном пунктом 5.1.1</w:t>
      </w:r>
      <w:r>
        <w:rPr>
          <w:rFonts w:ascii="Times New Roman" w:hAnsi="Times New Roman" w:eastAsia="Times New Roman"/>
          <w:sz w:val="24"/>
          <w:szCs w:val="24"/>
          <w:lang w:eastAsia="ru-RU"/>
        </w:rPr>
        <w:t xml:space="preserve">.1</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s>
        <w:rPr>
          <w:rFonts w:ascii="Times New Roman" w:hAnsi="Times New Roman" w:eastAsia="Times New Roman"/>
          <w:color w:val="000000"/>
          <w:sz w:val="24"/>
          <w:szCs w:val="24"/>
          <w:lang w:eastAsia="ru-RU"/>
        </w:rPr>
      </w:pPr>
      <w:r>
        <w:rPr>
          <w:rFonts w:ascii="Times New Roman" w:hAnsi="Times New Roman" w:eastAsia="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 </w:t>
      </w:r>
      <w:r>
        <w:rPr>
          <w:rFonts w:ascii="Times New Roman" w:hAnsi="Times New Roman" w:eastAsia="Times New Roman"/>
          <w:sz w:val="24"/>
          <w:szCs w:val="24"/>
          <w:lang w:eastAsia="ru-RU"/>
        </w:rPr>
        <w:t xml:space="preserve">Банка </w:t>
      </w:r>
      <w:r>
        <w:rPr>
          <w:rFonts w:ascii="Times New Roman" w:hAnsi="Times New Roman" w:eastAsia="Times New Roman"/>
          <w:sz w:val="24"/>
          <w:szCs w:val="24"/>
          <w:lang w:eastAsia="ru-RU"/>
        </w:rPr>
        <w:t xml:space="preserve">денежных средств, причитающихся Банку за расчетно-кассовое обслуживание, с </w:t>
      </w:r>
      <w:r>
        <w:rPr>
          <w:rFonts w:ascii="Times New Roman" w:hAnsi="Times New Roman" w:eastAsia="Times New Roman"/>
          <w:sz w:val="24"/>
          <w:szCs w:val="24"/>
          <w:lang w:eastAsia="ru-RU"/>
        </w:rPr>
        <w:t xml:space="preserve">предоставлением оригинала или надлеж</w:t>
      </w:r>
      <w:r>
        <w:rPr>
          <w:rFonts w:ascii="Times New Roman" w:hAnsi="Times New Roman" w:eastAsia="Times New Roman"/>
          <w:sz w:val="24"/>
          <w:szCs w:val="24"/>
          <w:lang w:eastAsia="ru-RU"/>
        </w:rPr>
        <w:t xml:space="preserve">ащим образом заверенной копии указанного соглашения в Банк</w:t>
      </w:r>
      <w:r>
        <w:rPr>
          <w:rFonts w:ascii="Times New Roman" w:hAnsi="Times New Roman" w:eastAsia="Times New Roman"/>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438"/>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7.2.5.</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Клиент обязуется: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709"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7.2.5.1.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Использовать специальный банковский счет банковского платежного агента (субагента) для проведения операций, предусмотренных Федеральным законом № 161-ФЗ.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7.2.5.2.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Предоставлять сведения о реквизитах специального банковского счета банковского платежного агента (субагента) для перечисления на него денежных средств только лицам, являющимся банковскими платежными агентами (субагентами) в рамках договора (ов) заключенн</w:t>
      </w:r>
      <w:r>
        <w:rPr>
          <w:rFonts w:ascii="Times New Roman" w:hAnsi="Times New Roman" w:eastAsia="Times New Roman"/>
          <w:sz w:val="24"/>
          <w:szCs w:val="24"/>
          <w:lang w:eastAsia="ru-RU"/>
        </w:rPr>
        <w:t xml:space="preserve">ого (</w:t>
      </w:r>
      <w:r>
        <w:rPr>
          <w:rFonts w:ascii="Times New Roman" w:hAnsi="Times New Roman" w:eastAsia="Times New Roman"/>
          <w:sz w:val="24"/>
          <w:szCs w:val="24"/>
          <w:lang w:eastAsia="ru-RU"/>
        </w:rPr>
        <w:t xml:space="preserve">ых</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 между оператором по переводу денежных средств</w:t>
      </w:r>
      <w:r>
        <w:rPr>
          <w:rFonts w:ascii="Times New Roman" w:hAnsi="Times New Roman" w:eastAsia="Times New Roman"/>
          <w:sz w:val="24"/>
          <w:szCs w:val="24"/>
          <w:vertAlign w:val="superscript"/>
          <w:lang w:eastAsia="ru-RU"/>
        </w:rPr>
        <w:footnoteReference w:id="27"/>
      </w:r>
      <w:r>
        <w:rPr>
          <w:rFonts w:ascii="Times New Roman" w:hAnsi="Times New Roman" w:eastAsia="Times New Roman"/>
          <w:sz w:val="24"/>
          <w:szCs w:val="24"/>
          <w:lang w:eastAsia="ru-RU"/>
        </w:rPr>
        <w:t xml:space="preserve"> (для банковского платежного агента)/банковским платежным агентом (для банковского платежного субагента).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7.2.6.</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вправе: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7.2.6.1.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денежные средства, находящиеся на его специальном банковском счете банковского платежного агента (субагента), по решению суда, а также в случаях, установленных законодательством Российской Федерации.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вышеуказанных случаях Банк не рассматривает по существу возражения Клиента против списания де</w:t>
      </w:r>
      <w:r>
        <w:rPr>
          <w:rFonts w:ascii="Times New Roman" w:hAnsi="Times New Roman" w:eastAsia="Times New Roman"/>
          <w:sz w:val="24"/>
          <w:szCs w:val="24"/>
          <w:lang w:eastAsia="ru-RU"/>
        </w:rPr>
        <w:t xml:space="preserve">нежных средств с его специального банковского счета банковского платежного агента (субагента), при этом ответственность за правомерность списания денежных средств со специального банковского счета банковского платежного агента (субагента) несет взыскатель.</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7.2.6.2.</w:t>
        <w:tab/>
        <w:t xml:space="preserve">Отказать Клиенту в совершении расчетно-кассовых операций, в случае если операция не соответствует требованиям</w:t>
      </w:r>
      <w:r>
        <w:rPr>
          <w:rFonts w:ascii="Times New Roman" w:hAnsi="Times New Roman" w:eastAsia="Times New Roman"/>
          <w:sz w:val="24"/>
          <w:szCs w:val="24"/>
          <w:lang w:eastAsia="ru-RU"/>
        </w:rPr>
        <w:t xml:space="preserve">, установленным </w:t>
      </w:r>
      <w:r>
        <w:rPr>
          <w:rFonts w:ascii="Times New Roman" w:hAnsi="Times New Roman" w:eastAsia="Times New Roman"/>
          <w:sz w:val="24"/>
          <w:szCs w:val="24"/>
          <w:lang w:eastAsia="ru-RU"/>
        </w:rPr>
        <w:t xml:space="preserve">Федеральн</w:t>
      </w:r>
      <w:r>
        <w:rPr>
          <w:rFonts w:ascii="Times New Roman" w:hAnsi="Times New Roman" w:eastAsia="Times New Roman"/>
          <w:sz w:val="24"/>
          <w:szCs w:val="24"/>
          <w:lang w:eastAsia="ru-RU"/>
        </w:rPr>
        <w:t xml:space="preserve">ым</w:t>
      </w:r>
      <w:r>
        <w:rPr>
          <w:rFonts w:ascii="Times New Roman" w:hAnsi="Times New Roman" w:eastAsia="Times New Roman"/>
          <w:sz w:val="24"/>
          <w:szCs w:val="24"/>
          <w:lang w:eastAsia="ru-RU"/>
        </w:rPr>
        <w:t xml:space="preserve"> закон</w:t>
      </w:r>
      <w:r>
        <w:rPr>
          <w:rFonts w:ascii="Times New Roman" w:hAnsi="Times New Roman" w:eastAsia="Times New Roman"/>
          <w:sz w:val="24"/>
          <w:szCs w:val="24"/>
          <w:lang w:eastAsia="ru-RU"/>
        </w:rPr>
        <w:t xml:space="preserve">ом</w:t>
      </w:r>
      <w:r>
        <w:rPr>
          <w:rFonts w:ascii="Times New Roman" w:hAnsi="Times New Roman" w:eastAsia="Times New Roman"/>
          <w:sz w:val="24"/>
          <w:szCs w:val="24"/>
          <w:lang w:eastAsia="ru-RU"/>
        </w:rPr>
        <w:t xml:space="preserve"> № 161-ФЗ.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709"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7.2.6.3.</w:t>
        <w:tab/>
      </w:r>
      <w:r>
        <w:rPr>
          <w:rFonts w:ascii="Times New Roman" w:hAnsi="Times New Roman" w:eastAsia="Times New Roman"/>
          <w:sz w:val="24"/>
          <w:szCs w:val="24"/>
          <w:lang w:eastAsia="ru-RU"/>
        </w:rPr>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7.</w:t>
      </w:r>
      <w:r>
        <w:rPr>
          <w:rFonts w:ascii="Times New Roman" w:hAnsi="Times New Roman" w:eastAsia="Times New Roman"/>
          <w:sz w:val="24"/>
          <w:szCs w:val="24"/>
          <w:lang w:eastAsia="ru-RU"/>
        </w:rPr>
        <w:t xml:space="preserve">2</w:t>
      </w:r>
      <w:r>
        <w:rPr>
          <w:rFonts w:ascii="Times New Roman" w:hAnsi="Times New Roman" w:eastAsia="Times New Roman"/>
          <w:sz w:val="24"/>
          <w:szCs w:val="24"/>
          <w:lang w:eastAsia="ru-RU"/>
        </w:rPr>
        <w:t xml:space="preserve">.2 настоящих 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276" w:leader="none"/>
        </w:tabs>
        <w:rPr>
          <w:rFonts w:ascii="Times New Roman" w:hAnsi="Times New Roman" w:eastAsia="Times New Roman"/>
          <w:b/>
          <w:sz w:val="24"/>
          <w:szCs w:val="24"/>
          <w:lang w:eastAsia="ru-RU"/>
        </w:rPr>
      </w:pPr>
      <w:r>
        <w:rPr>
          <w:rFonts w:ascii="Times New Roman" w:hAnsi="Times New Roman" w:eastAsia="Times New Roman"/>
          <w:b/>
          <w:sz w:val="24"/>
          <w:szCs w:val="24"/>
          <w:lang w:eastAsia="ru-RU"/>
        </w:rPr>
        <w:t xml:space="preserve">7.3.</w:t>
      </w:r>
      <w:r>
        <w:rPr>
          <w:rFonts w:ascii="Times New Roman" w:hAnsi="Times New Roman" w:eastAsia="Times New Roman"/>
          <w:b/>
          <w:sz w:val="24"/>
          <w:szCs w:val="24"/>
          <w:lang w:eastAsia="ru-RU"/>
        </w:rPr>
        <w:tab/>
      </w:r>
      <w:r>
        <w:rPr>
          <w:rFonts w:ascii="Times New Roman" w:hAnsi="Times New Roman" w:eastAsia="Times New Roman"/>
          <w:b/>
          <w:sz w:val="24"/>
          <w:szCs w:val="24"/>
          <w:lang w:eastAsia="ru-RU"/>
        </w:rPr>
        <w:t xml:space="preserve">Расчетно</w:t>
      </w:r>
      <w:r>
        <w:rPr>
          <w:rFonts w:ascii="Times New Roman" w:hAnsi="Times New Roman" w:eastAsia="Times New Roman"/>
          <w:b/>
          <w:sz w:val="24"/>
          <w:szCs w:val="24"/>
          <w:lang w:eastAsia="ru-RU"/>
        </w:rPr>
        <w:t xml:space="preserve">е</w:t>
      </w:r>
      <w:r>
        <w:rPr>
          <w:rFonts w:ascii="Times New Roman" w:hAnsi="Times New Roman" w:eastAsia="Times New Roman"/>
          <w:b/>
          <w:sz w:val="24"/>
          <w:szCs w:val="24"/>
          <w:lang w:eastAsia="ru-RU"/>
        </w:rPr>
        <w:t xml:space="preserve"> обслуживание специального банковского счета поставщика (в</w:t>
      </w:r>
      <w:r>
        <w:rPr>
          <w:rFonts w:ascii="Times New Roman" w:hAnsi="Times New Roman" w:eastAsia="Times New Roman"/>
          <w:b/>
          <w:sz w:val="24"/>
          <w:szCs w:val="24"/>
          <w:lang w:eastAsia="ru-RU"/>
        </w:rPr>
        <w:t xml:space="preserve"> </w:t>
      </w:r>
      <w:r>
        <w:rPr>
          <w:rFonts w:ascii="Times New Roman" w:hAnsi="Times New Roman" w:eastAsia="Times New Roman"/>
          <w:b/>
          <w:sz w:val="24"/>
          <w:szCs w:val="24"/>
          <w:lang w:eastAsia="ru-RU"/>
        </w:rPr>
        <w:t xml:space="preserve">соответствии с Федеральным законом № 103-ФЗ)</w:t>
      </w:r>
      <w:r>
        <w:rPr>
          <w:rFonts w:ascii="Times New Roman" w:hAnsi="Times New Roman" w:eastAsia="Times New Roman"/>
          <w:b/>
          <w:sz w:val="24"/>
          <w:szCs w:val="24"/>
          <w:lang w:eastAsia="ru-RU"/>
        </w:rPr>
      </w:r>
      <w:r>
        <w:rPr>
          <w:rFonts w:ascii="Times New Roman" w:hAnsi="Times New Roman" w:eastAsia="Times New Roman"/>
          <w:b/>
          <w:sz w:val="24"/>
          <w:szCs w:val="24"/>
          <w:lang w:eastAsia="ru-RU"/>
        </w:rPr>
      </w:r>
    </w:p>
    <w:p>
      <w:pPr>
        <w:pStyle w:val="1438"/>
        <w:ind w:firstLine="709"/>
        <w:jc w:val="both"/>
        <w:spacing w:after="0" w:line="240" w:lineRule="auto"/>
        <w:tabs>
          <w:tab w:val="left" w:pos="709" w:leader="none"/>
          <w:tab w:val="left" w:pos="993"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7.3.1.</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Специальный банковский счет поставщика открывается Банком Клиенту, который по смыслу Федерального закона № 103-ФЗ является поставщиком</w:t>
      </w:r>
      <w:r>
        <w:rPr>
          <w:rFonts w:ascii="Times New Roman" w:hAnsi="Times New Roman" w:eastAsia="Times New Roman"/>
          <w:bCs/>
          <w:sz w:val="24"/>
          <w:szCs w:val="24"/>
          <w:vertAlign w:val="superscript"/>
          <w:lang w:eastAsia="ru-RU"/>
        </w:rPr>
        <w:footnoteReference w:id="28"/>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709" w:leader="none"/>
          <w:tab w:val="left" w:pos="993"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7.3.2.</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w:t>
      </w:r>
      <w:r>
        <w:rPr>
          <w:rFonts w:ascii="Times New Roman" w:hAnsi="Times New Roman" w:eastAsia="Times New Roman"/>
          <w:sz w:val="24"/>
          <w:szCs w:val="24"/>
          <w:lang w:eastAsia="ru-RU"/>
        </w:rPr>
        <w:t xml:space="preserve">пециальный банковский счет поставщика предназначен для учета операций, совершаемых Клиентом </w:t>
      </w:r>
      <w:r>
        <w:rPr>
          <w:rFonts w:ascii="Times New Roman" w:hAnsi="Times New Roman" w:eastAsia="Times New Roman"/>
          <w:sz w:val="24"/>
          <w:szCs w:val="24"/>
          <w:lang w:eastAsia="ru-RU"/>
        </w:rPr>
        <w:t xml:space="preserve">в</w:t>
      </w:r>
      <w:r>
        <w:rPr>
          <w:rFonts w:ascii="Times New Roman" w:hAnsi="Times New Roman" w:eastAsia="Times New Roman"/>
          <w:sz w:val="24"/>
          <w:szCs w:val="24"/>
          <w:lang w:eastAsia="ru-RU"/>
        </w:rPr>
        <w:t xml:space="preserve"> соответствии с Федеральным законом № 103-ФЗ, а именно</w:t>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993" w:leader="none"/>
          <w:tab w:val="left" w:pos="1134"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7.3.2.1.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Зачисление денежных средств, списанных со специального банковского счета платежного агента.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709" w:leader="none"/>
          <w:tab w:val="left" w:pos="993" w:leader="none"/>
          <w:tab w:val="left" w:pos="1134" w:leader="none"/>
          <w:tab w:val="left" w:pos="1560" w:leader="none"/>
        </w:tabs>
        <w:rPr>
          <w:rFonts w:ascii="Times New Roman" w:hAnsi="Times New Roman" w:eastAsia="Times New Roman"/>
          <w:sz w:val="24"/>
          <w:szCs w:val="24"/>
          <w:highlight w:val="none"/>
          <w:lang w:eastAsia="ru-RU"/>
        </w:rPr>
      </w:pPr>
      <w:r>
        <w:rPr>
          <w:rFonts w:ascii="Times New Roman" w:hAnsi="Times New Roman" w:eastAsia="Times New Roman"/>
          <w:sz w:val="24"/>
          <w:szCs w:val="24"/>
          <w:lang w:eastAsia="ru-RU"/>
        </w:rPr>
        <w:t xml:space="preserve">7.3.2.2.</w:t>
        <w:tab/>
        <w:t xml:space="preserve">Списание денежных средств на банковские счета.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lang w:eastAsia="ru-RU"/>
        </w:rPr>
      </w:r>
    </w:p>
    <w:p>
      <w:pPr>
        <w:ind w:firstLine="709"/>
        <w:jc w:val="both"/>
        <w:spacing w:after="0" w:line="240" w:lineRule="auto"/>
        <w:tabs>
          <w:tab w:val="left" w:pos="709" w:leader="none"/>
          <w:tab w:val="left" w:pos="993" w:leader="none"/>
          <w:tab w:val="left" w:pos="1134" w:leader="none"/>
          <w:tab w:val="left" w:pos="1560" w:leader="none"/>
        </w:tabs>
        <w:rPr>
          <w:rFonts w:ascii="Times New Roman" w:hAnsi="Times New Roman" w:eastAsia="Times New Roman"/>
          <w:sz w:val="24"/>
          <w:szCs w:val="24"/>
          <w:lang w:eastAsia="ru-RU"/>
          <w14:ligatures w14:val="none"/>
        </w:rPr>
      </w:pPr>
      <w:r>
        <w:rPr>
          <w:rFonts w:ascii="Times New Roman" w:hAnsi="Times New Roman" w:eastAsia="Times New Roman"/>
          <w:sz w:val="24"/>
          <w:szCs w:val="24"/>
          <w:lang w:eastAsia="ru-RU"/>
        </w:rPr>
        <w:t xml:space="preserve">7.3.2.3.</w:t>
        <w:tab/>
      </w:r>
      <w:r>
        <w:rPr>
          <w:rFonts w:ascii="Times New Roman" w:hAnsi="Times New Roman" w:eastAsia="Times New Roman"/>
          <w:sz w:val="24"/>
          <w:szCs w:val="24"/>
          <w:lang w:eastAsia="ru-RU"/>
        </w:rPr>
        <w:t xml:space="preserve">Списание сумм комиссионного вознаграждения, взимаемого Банком.</w:t>
      </w:r>
      <w:r>
        <w:rPr>
          <w:rFonts w:ascii="Times New Roman" w:hAnsi="Times New Roman" w:eastAsia="Times New Roman"/>
          <w:sz w:val="24"/>
          <w:szCs w:val="24"/>
          <w:lang w:eastAsia="ru-RU"/>
          <w14:ligatures w14:val="none"/>
        </w:rPr>
      </w:r>
      <w:r>
        <w:rPr>
          <w:rFonts w:ascii="Times New Roman" w:hAnsi="Times New Roman" w:eastAsia="Times New Roman"/>
          <w:sz w:val="24"/>
          <w:szCs w:val="24"/>
          <w:lang w:eastAsia="ru-RU"/>
          <w14:ligatures w14:val="none"/>
        </w:rPr>
      </w:r>
    </w:p>
    <w:p>
      <w:pPr>
        <w:ind w:firstLine="709"/>
        <w:jc w:val="both"/>
        <w:spacing w:after="0" w:line="240" w:lineRule="auto"/>
        <w:tabs>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7.3.3.</w:t>
        <w:tab/>
        <w:t xml:space="preserve">Оплата комиссионного вознаграждения за расчетно-кассовое обслуживание Клиента производит</w:t>
      </w:r>
      <w:r>
        <w:rPr>
          <w:rFonts w:ascii="Times New Roman" w:hAnsi="Times New Roman" w:eastAsia="Times New Roman"/>
          <w:sz w:val="24"/>
          <w:szCs w:val="24"/>
          <w:lang w:eastAsia="ru-RU"/>
        </w:rPr>
        <w:t xml:space="preserve">ся </w:t>
      </w:r>
      <w:r>
        <w:rPr>
          <w:rFonts w:ascii="Times New Roman" w:hAnsi="Times New Roman" w:eastAsia="Times New Roman"/>
          <w:sz w:val="24"/>
          <w:szCs w:val="24"/>
          <w:lang w:eastAsia="ru-RU"/>
        </w:rPr>
        <w:t xml:space="preserve">со С</w:t>
      </w:r>
      <w:r>
        <w:rPr>
          <w:rFonts w:ascii="Times New Roman" w:hAnsi="Times New Roman" w:eastAsia="Times New Roman"/>
          <w:sz w:val="24"/>
          <w:szCs w:val="24"/>
          <w:lang w:eastAsia="ru-RU"/>
        </w:rPr>
        <w:t xml:space="preserve">пециального банковского счета поставщика</w:t>
      </w:r>
      <w:r>
        <w:rPr>
          <w:rFonts w:ascii="Times New Roman" w:hAnsi="Times New Roman" w:eastAsia="Times New Roman"/>
          <w:sz w:val="24"/>
          <w:szCs w:val="24"/>
          <w:lang w:eastAsia="ru-RU"/>
        </w:rPr>
        <w:t xml:space="preserve"> или</w:t>
      </w:r>
      <w:r>
        <w:rPr>
          <w:rFonts w:ascii="Times New Roman" w:hAnsi="Times New Roman" w:eastAsia="Times New Roman"/>
          <w:sz w:val="24"/>
          <w:szCs w:val="24"/>
          <w:lang w:eastAsia="ru-RU"/>
        </w:rPr>
        <w:t xml:space="preserve">с иного Сч</w:t>
      </w:r>
      <w:r>
        <w:rPr>
          <w:rFonts w:ascii="Times New Roman" w:hAnsi="Times New Roman" w:eastAsia="Times New Roman"/>
          <w:sz w:val="24"/>
          <w:szCs w:val="24"/>
          <w:lang w:eastAsia="ru-RU"/>
        </w:rPr>
        <w:t xml:space="preserve">ета в порядке, установленном пунктом 5.1.1</w:t>
      </w:r>
      <w:r>
        <w:rPr>
          <w:rFonts w:ascii="Times New Roman" w:hAnsi="Times New Roman" w:eastAsia="Times New Roman"/>
          <w:sz w:val="24"/>
          <w:szCs w:val="24"/>
          <w:lang w:eastAsia="ru-RU"/>
        </w:rPr>
        <w:t xml:space="preserve">.1</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709" w:leader="none"/>
        </w:tabs>
        <w:rPr>
          <w:rFonts w:ascii="Times New Roman" w:hAnsi="Times New Roman" w:eastAsia="Times New Roman"/>
          <w:color w:val="000000"/>
          <w:sz w:val="24"/>
          <w:szCs w:val="24"/>
          <w:lang w:eastAsia="ru-RU"/>
        </w:rPr>
      </w:pPr>
      <w:r>
        <w:rPr>
          <w:rFonts w:ascii="Times New Roman" w:hAnsi="Times New Roman" w:eastAsia="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Pr>
          <w:rFonts w:ascii="Times New Roman" w:hAnsi="Times New Roman" w:eastAsia="Times New Roman"/>
          <w:sz w:val="24"/>
          <w:szCs w:val="24"/>
          <w:lang w:eastAsia="ru-RU"/>
        </w:rPr>
        <w:t xml:space="preserve"> Банка </w:t>
      </w:r>
      <w:r>
        <w:rPr>
          <w:rFonts w:ascii="Times New Roman" w:hAnsi="Times New Roman" w:eastAsia="Times New Roman"/>
          <w:sz w:val="24"/>
          <w:szCs w:val="24"/>
          <w:lang w:eastAsia="ru-RU"/>
        </w:rPr>
        <w:t xml:space="preserve">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Pr>
          <w:rFonts w:ascii="Times New Roman" w:hAnsi="Times New Roman" w:eastAsia="Times New Roman"/>
          <w:b/>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438"/>
        <w:ind w:firstLine="709"/>
        <w:jc w:val="both"/>
        <w:spacing w:after="0" w:line="240" w:lineRule="auto"/>
        <w:tabs>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7.3.4.</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Клиент обязуется: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7.3.4.1.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Использовать специальный банковский счет поставщика для проведения операций, предусмотренных Федеральным законом № 103-ФЗ.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7.3.4.2.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Предоставлять сведения о реквизитах специального банковского счета поставщика для перечисления на него денежных средств только лицам, являющимся операторами по приему платежей - платежными агентами</w:t>
      </w:r>
      <w:r>
        <w:rPr>
          <w:rFonts w:ascii="Times New Roman" w:hAnsi="Times New Roman" w:eastAsia="Times New Roman"/>
          <w:sz w:val="24"/>
          <w:szCs w:val="24"/>
          <w:vertAlign w:val="superscript"/>
          <w:lang w:eastAsia="ru-RU"/>
        </w:rPr>
        <w:footnoteReference w:id="29"/>
      </w:r>
      <w:r>
        <w:rPr>
          <w:rFonts w:ascii="Times New Roman" w:hAnsi="Times New Roman" w:eastAsia="Times New Roman"/>
          <w:sz w:val="24"/>
          <w:szCs w:val="24"/>
          <w:lang w:eastAsia="ru-RU"/>
        </w:rPr>
        <w:t xml:space="preserve"> в рамках заключенных договоров об осуществлении деятельности по приему платежей физических лиц</w:t>
      </w:r>
      <w:r>
        <w:rPr>
          <w:rFonts w:ascii="Times New Roman" w:hAnsi="Times New Roman" w:eastAsia="Times New Roman"/>
          <w:sz w:val="24"/>
          <w:szCs w:val="24"/>
          <w:vertAlign w:val="superscript"/>
          <w:lang w:eastAsia="ru-RU"/>
        </w:rPr>
        <w:footnoteReference w:id="30"/>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spacing w:after="0" w:line="240" w:lineRule="auto"/>
        <w:tabs>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7.3.5.</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вправе: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7.3.5.1.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денежные средства, находящиеся на его специальном банковском счете поставщика, по решению суда, а также в случаях, установленных законодательством Российской Федерации.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вышеуказанных случаях Банк не р</w:t>
      </w:r>
      <w:r>
        <w:rPr>
          <w:rFonts w:ascii="Times New Roman" w:hAnsi="Times New Roman" w:eastAsia="Times New Roman"/>
          <w:sz w:val="24"/>
          <w:szCs w:val="24"/>
          <w:lang w:eastAsia="ru-RU"/>
        </w:rPr>
        <w:t xml:space="preserve">ассматривает по существу возражения Клиента против списания денежных средств с его специального банковского счета поставщика, при этом ответственность за правомерность списания денежных средств со специального банковского счета поставщика несет взыскатель.</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709"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7.3.5.2.</w:t>
        <w:tab/>
        <w:t xml:space="preserve">Отказать Клиенту в совершении расчетно-кассовых операций, в случае если операция не соответствует требованиям Федерального закона № 103-ФЗ</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7.3.6.</w:t>
        <w:tab/>
        <w:t xml:space="preserve">Банк</w:t>
      </w:r>
      <w:r>
        <w:rPr>
          <w:rFonts w:ascii="Times New Roman" w:hAnsi="Times New Roman" w:eastAsia="Times New Roman"/>
          <w:sz w:val="24"/>
          <w:szCs w:val="24"/>
          <w:lang w:eastAsia="ru-RU"/>
        </w:rPr>
        <w:t xml:space="preserve">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7.3.2 настоящих 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1276" w:leader="none"/>
        </w:tabs>
        <w:rPr>
          <w:rFonts w:ascii="Times New Roman" w:hAnsi="Times New Roman" w:eastAsia="Times New Roman"/>
          <w:b/>
          <w:sz w:val="24"/>
          <w:szCs w:val="24"/>
          <w:lang w:eastAsia="ru-RU"/>
        </w:rPr>
      </w:pPr>
      <w:r>
        <w:rPr>
          <w:rFonts w:ascii="Times New Roman" w:hAnsi="Times New Roman" w:eastAsia="Times New Roman"/>
          <w:b/>
          <w:sz w:val="24"/>
          <w:szCs w:val="24"/>
          <w:lang w:eastAsia="ru-RU"/>
        </w:rPr>
        <w:t xml:space="preserve">7.4.</w:t>
      </w:r>
      <w:r>
        <w:rPr>
          <w:rFonts w:ascii="Times New Roman" w:hAnsi="Times New Roman" w:eastAsia="Times New Roman"/>
          <w:b/>
          <w:sz w:val="24"/>
          <w:szCs w:val="24"/>
          <w:lang w:eastAsia="ru-RU"/>
        </w:rPr>
        <w:tab/>
      </w:r>
      <w:r>
        <w:rPr>
          <w:rFonts w:ascii="Times New Roman" w:hAnsi="Times New Roman" w:eastAsia="Times New Roman"/>
          <w:b/>
          <w:sz w:val="24"/>
          <w:szCs w:val="24"/>
          <w:lang w:eastAsia="ru-RU"/>
        </w:rPr>
        <w:t xml:space="preserve">Расчетное обслуживание специального брокерского счета (в соответствии с Федеральным законом № 39-ФЗ</w:t>
      </w:r>
      <w:r>
        <w:rPr>
          <w:rFonts w:ascii="Times New Roman" w:hAnsi="Times New Roman" w:eastAsia="Times New Roman"/>
          <w:b/>
          <w:sz w:val="24"/>
          <w:szCs w:val="24"/>
          <w:vertAlign w:val="superscript"/>
          <w:lang w:eastAsia="ru-RU"/>
        </w:rPr>
        <w:footnoteReference w:id="31"/>
      </w:r>
      <w:r>
        <w:rPr>
          <w:rFonts w:ascii="Times New Roman" w:hAnsi="Times New Roman" w:eastAsia="Times New Roman"/>
          <w:b/>
          <w:sz w:val="24"/>
          <w:szCs w:val="24"/>
          <w:lang w:eastAsia="ru-RU"/>
        </w:rPr>
        <w:t xml:space="preserve">)</w:t>
      </w:r>
      <w:r>
        <w:rPr>
          <w:rFonts w:ascii="Times New Roman" w:hAnsi="Times New Roman" w:eastAsia="Times New Roman"/>
          <w:b/>
          <w:sz w:val="24"/>
          <w:szCs w:val="24"/>
          <w:lang w:eastAsia="ru-RU"/>
        </w:rPr>
      </w:r>
      <w:r>
        <w:rPr>
          <w:rFonts w:ascii="Times New Roman" w:hAnsi="Times New Roman" w:eastAsia="Times New Roman"/>
          <w:b/>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7.4.1.</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Специальный брокерский счет открывается Банком Клиенту, который выступает в качестве брокера</w:t>
      </w:r>
      <w:r>
        <w:rPr>
          <w:rFonts w:ascii="Times New Roman" w:hAnsi="Times New Roman" w:eastAsia="Times New Roman"/>
          <w:bCs/>
          <w:sz w:val="24"/>
          <w:szCs w:val="24"/>
          <w:vertAlign w:val="superscript"/>
          <w:lang w:eastAsia="ru-RU"/>
        </w:rPr>
        <w:footnoteReference w:id="32"/>
      </w:r>
      <w:r>
        <w:rPr>
          <w:rFonts w:ascii="Times New Roman" w:hAnsi="Times New Roman" w:eastAsia="Times New Roman"/>
          <w:bCs/>
          <w:sz w:val="24"/>
          <w:szCs w:val="24"/>
          <w:lang w:eastAsia="ru-RU"/>
        </w:rPr>
        <w:t xml:space="preserve">. </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7.4.2.</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w:t>
      </w:r>
      <w:r>
        <w:rPr>
          <w:rFonts w:ascii="Times New Roman" w:hAnsi="Times New Roman" w:eastAsia="Times New Roman"/>
          <w:sz w:val="24"/>
          <w:szCs w:val="24"/>
          <w:lang w:eastAsia="ru-RU"/>
        </w:rPr>
        <w:t xml:space="preserve">пециальный брокерский счет в соответствии с требованиями Федерального закона № 39-ФЗ, предназначен для учета денежных средств, полученных Клиентом, для совершения сделок с ценным</w:t>
      </w:r>
      <w:r>
        <w:rPr>
          <w:rFonts w:ascii="Times New Roman" w:hAnsi="Times New Roman" w:eastAsia="Times New Roman"/>
          <w:sz w:val="24"/>
          <w:szCs w:val="24"/>
          <w:lang w:eastAsia="ru-RU"/>
        </w:rPr>
        <w:t xml:space="preserve">и бумагами и (или) заключения договоров, являющихся производными финансовыми инструментами, а также денежные средства, полученные Клиентом по таким сделкам и (или) таким договорам, которые совершены (заключены) Клиентом на основании договоров с клиентами.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На денежные средства клиентов, находящиеся на специальном брокерском счете, не может быть обращено взыскание по обязательствам Клиента.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7.4.4.</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Клиент не вправе зачислять собственные денежные средства на специальный брокерский счет, за исключением случаев их возврата клиенту и/или предоставления займа клиенту в порядке, установленном Федеральным законом № 39-ФЗ.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7.4.5.</w:t>
        <w:tab/>
        <w:t xml:space="preserve">Клиент обязуется использовать специальный брокерский счет для проведения операций, предусмотренных Федеральным законом № 39-ФЗ.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7.4.6.</w:t>
        <w:tab/>
        <w:t xml:space="preserve">Банк вправе: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1134"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7.4.6.1.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денежные средства, находящиеся на его специальном брокерском счете, по решению суда, а также в случаях, установленных законодательством Российской Федерации.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w:t>
      </w:r>
      <w:r>
        <w:rPr>
          <w:rFonts w:ascii="Times New Roman" w:hAnsi="Times New Roman" w:eastAsia="Times New Roman"/>
          <w:sz w:val="24"/>
          <w:szCs w:val="24"/>
          <w:lang w:eastAsia="ru-RU"/>
        </w:rPr>
        <w:t xml:space="preserve">нных случаях Банк не рассматривает по существу возражения Клиента против списания денежных средств с его специального брокерского счета, при этом ответственность за правомерность списания денежных средств со специального брокерского счета несет взыскатель.</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7.4.6.2.</w:t>
        <w:tab/>
        <w:t xml:space="preserve">Отказать Клиенту в совершении расчетно-кассовых операций, в случае если операция не соответствует требованиям Федерального закона № 39-ФЗ.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7.4.7.</w:t>
        <w:tab/>
        <w:t xml:space="preserve">Банк</w:t>
      </w:r>
      <w:r>
        <w:rPr>
          <w:rFonts w:ascii="Times New Roman" w:hAnsi="Times New Roman" w:eastAsia="Times New Roman"/>
          <w:sz w:val="24"/>
          <w:szCs w:val="24"/>
          <w:lang w:eastAsia="ru-RU"/>
        </w:rPr>
        <w:t xml:space="preserve">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7.4.2 настоящих Условий.</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1276" w:leader="none"/>
        </w:tabs>
        <w:rPr>
          <w:rFonts w:ascii="Times New Roman" w:hAnsi="Times New Roman" w:eastAsia="Times New Roman"/>
          <w:b/>
          <w:sz w:val="24"/>
          <w:szCs w:val="24"/>
          <w:lang w:eastAsia="ru-RU"/>
        </w:rPr>
      </w:pPr>
      <w:r>
        <w:rPr>
          <w:rFonts w:ascii="Times New Roman" w:hAnsi="Times New Roman" w:eastAsia="Times New Roman"/>
          <w:b/>
          <w:sz w:val="24"/>
          <w:szCs w:val="24"/>
          <w:lang w:eastAsia="ru-RU"/>
        </w:rPr>
        <w:t xml:space="preserve">7.</w:t>
      </w:r>
      <w:r>
        <w:rPr>
          <w:rFonts w:ascii="Times New Roman" w:hAnsi="Times New Roman" w:eastAsia="Times New Roman"/>
          <w:b/>
          <w:sz w:val="24"/>
          <w:szCs w:val="24"/>
          <w:lang w:eastAsia="ru-RU"/>
        </w:rPr>
        <w:t xml:space="preserve">5</w:t>
      </w:r>
      <w:r>
        <w:rPr>
          <w:rFonts w:ascii="Times New Roman" w:hAnsi="Times New Roman" w:eastAsia="Times New Roman"/>
          <w:b/>
          <w:sz w:val="24"/>
          <w:szCs w:val="24"/>
          <w:lang w:eastAsia="ru-RU"/>
        </w:rPr>
        <w:t xml:space="preserve">.</w:t>
      </w:r>
      <w:r>
        <w:rPr>
          <w:rFonts w:ascii="Times New Roman" w:hAnsi="Times New Roman" w:eastAsia="Times New Roman"/>
          <w:b/>
          <w:sz w:val="24"/>
          <w:szCs w:val="24"/>
          <w:lang w:eastAsia="ru-RU"/>
        </w:rPr>
        <w:tab/>
      </w:r>
      <w:r>
        <w:rPr>
          <w:rFonts w:ascii="Times New Roman" w:hAnsi="Times New Roman" w:eastAsia="Times New Roman"/>
          <w:b/>
          <w:sz w:val="24"/>
          <w:szCs w:val="24"/>
          <w:lang w:eastAsia="ru-RU"/>
        </w:rPr>
        <w:t xml:space="preserve">Расчетное обслуживание счета доверительного управления средствами пенсионных накоплений (в соответствии с требованиями Федерального закона Российской Федерации от 07.05.1998 № 75-ФЗ «О негосударственных пенсионных фондах»</w:t>
      </w:r>
      <w:r>
        <w:rPr>
          <w:rFonts w:ascii="Times New Roman" w:hAnsi="Times New Roman" w:eastAsia="Times New Roman"/>
          <w:b/>
          <w:sz w:val="24"/>
          <w:szCs w:val="24"/>
          <w:vertAlign w:val="superscript"/>
          <w:lang w:val="en-US" w:eastAsia="ru-RU"/>
        </w:rPr>
        <w:footnoteReference w:id="33"/>
      </w:r>
      <w:r>
        <w:rPr>
          <w:rFonts w:ascii="Times New Roman" w:hAnsi="Times New Roman" w:eastAsia="Times New Roman"/>
          <w:b/>
          <w:sz w:val="24"/>
          <w:szCs w:val="24"/>
          <w:lang w:eastAsia="ru-RU"/>
        </w:rPr>
        <w:t xml:space="preserve">)</w:t>
      </w:r>
      <w:r>
        <w:rPr>
          <w:rFonts w:ascii="Times New Roman" w:hAnsi="Times New Roman" w:eastAsia="Times New Roman"/>
          <w:b/>
          <w:sz w:val="24"/>
          <w:szCs w:val="24"/>
          <w:lang w:eastAsia="ru-RU"/>
        </w:rPr>
      </w:r>
      <w:r>
        <w:rPr>
          <w:rFonts w:ascii="Times New Roman" w:hAnsi="Times New Roman" w:eastAsia="Times New Roman"/>
          <w:b/>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w:t>
      </w:r>
      <w:r>
        <w:rPr>
          <w:rFonts w:ascii="Times New Roman" w:hAnsi="Times New Roman" w:eastAsia="Times New Roman"/>
          <w:bCs/>
          <w:sz w:val="24"/>
          <w:szCs w:val="24"/>
          <w:lang w:eastAsia="ru-RU"/>
        </w:rPr>
        <w:t xml:space="preserve">5</w:t>
      </w:r>
      <w:r>
        <w:rPr>
          <w:rFonts w:ascii="Times New Roman" w:hAnsi="Times New Roman" w:eastAsia="Times New Roman"/>
          <w:bCs/>
          <w:sz w:val="24"/>
          <w:szCs w:val="24"/>
          <w:lang w:eastAsia="ru-RU"/>
        </w:rPr>
        <w:t xml:space="preserve">.1.</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Счет доверительного управления средствами пенсионных накоплений (далее – Счет ДУ СП</w:t>
      </w:r>
      <w:r>
        <w:rPr>
          <w:rFonts w:ascii="Times New Roman" w:hAnsi="Times New Roman" w:eastAsia="Times New Roman"/>
          <w:bCs/>
          <w:sz w:val="24"/>
          <w:szCs w:val="24"/>
          <w:lang w:eastAsia="ru-RU"/>
        </w:rPr>
        <w:t xml:space="preserve">Н</w:t>
      </w:r>
      <w:r>
        <w:rPr>
          <w:rFonts w:ascii="Times New Roman" w:hAnsi="Times New Roman" w:eastAsia="Times New Roman"/>
          <w:bCs/>
          <w:sz w:val="24"/>
          <w:szCs w:val="24"/>
          <w:lang w:eastAsia="ru-RU"/>
        </w:rPr>
        <w:t xml:space="preserve">) откр</w:t>
      </w:r>
      <w:r>
        <w:rPr>
          <w:rFonts w:ascii="Times New Roman" w:hAnsi="Times New Roman" w:eastAsia="Times New Roman"/>
          <w:bCs/>
          <w:sz w:val="24"/>
          <w:szCs w:val="24"/>
          <w:lang w:eastAsia="ru-RU"/>
        </w:rPr>
        <w:t xml:space="preserve">ывается Банком Клиенту, который выступает в качестве доверительного управляющего средствами пенсионных накоплений, переданных ему в доверительное управление негосударственным пенсионным фондом (далее – Фонд) на основании договора доверительного управления.</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w:t>
      </w:r>
      <w:r>
        <w:rPr>
          <w:rFonts w:ascii="Times New Roman" w:hAnsi="Times New Roman" w:eastAsia="Times New Roman"/>
          <w:bCs/>
          <w:sz w:val="24"/>
          <w:szCs w:val="24"/>
          <w:lang w:eastAsia="ru-RU"/>
        </w:rPr>
        <w:t xml:space="preserve">5</w:t>
      </w:r>
      <w:r>
        <w:rPr>
          <w:rFonts w:ascii="Times New Roman" w:hAnsi="Times New Roman" w:eastAsia="Times New Roman"/>
          <w:bCs/>
          <w:sz w:val="24"/>
          <w:szCs w:val="24"/>
          <w:lang w:eastAsia="ru-RU"/>
        </w:rPr>
        <w:t xml:space="preserve">.2.</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Счет ДУ СПН открывается для расчетов по деятельности, связанной с доверительным управлением средствами пенсионных накоплений, переданных управляющей компании Фондом по одному договору доверительного управления средствами пенсионных накоплений.</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Клиент не вправе зачислять на Счет ДУ СПН собственные денежные средства, а также средства третьих лиц, находящиеся у Клиента по иным обязательствам, не связанным с доверительным управлением средствами пенсионных накоплений.</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Для открытия Счета ДУ СПН Клиент представляет в Банк документы в соответствии с пунктом 3.3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w:t>
      </w:r>
      <w:r>
        <w:rPr>
          <w:rFonts w:ascii="Times New Roman" w:hAnsi="Times New Roman" w:eastAsia="Times New Roman"/>
          <w:bCs/>
          <w:sz w:val="24"/>
          <w:szCs w:val="24"/>
          <w:lang w:eastAsia="ru-RU"/>
        </w:rPr>
        <w:t xml:space="preserve">5</w:t>
      </w:r>
      <w:r>
        <w:rPr>
          <w:rFonts w:ascii="Times New Roman" w:hAnsi="Times New Roman" w:eastAsia="Times New Roman"/>
          <w:bCs/>
          <w:sz w:val="24"/>
          <w:szCs w:val="24"/>
          <w:lang w:eastAsia="ru-RU"/>
        </w:rPr>
        <w:t xml:space="preserve">.4.</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Все распоряжения, в том числе в форме заявле</w:t>
      </w:r>
      <w:r>
        <w:rPr>
          <w:rFonts w:ascii="Times New Roman" w:hAnsi="Times New Roman" w:eastAsia="Times New Roman"/>
          <w:bCs/>
          <w:sz w:val="24"/>
          <w:szCs w:val="24"/>
          <w:lang w:eastAsia="ru-RU"/>
        </w:rPr>
        <w:t xml:space="preserve">ний, представляемые Клиентом в Банк для осуществления операций по Счету ДУ СПН, должны содержать указание на то, что Клиент действует в качестве доверительного управляющего средствами пенсионных накоплений, переданных ему в доверительное управление Фондом.</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Данное условие считается соблюденным, если Клиент в распоряжении (в том числе в платежном документе) после своего наименования указывает «Д.У. средствами пенсионных накоплений для финансирования накопительной пенсии».</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438"/>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Все распоряжения Клиента по Счету ДУ СПН исполняются Банком при наличии предварительного согласия Спецдепозитария</w:t>
      </w:r>
      <w:r>
        <w:rPr>
          <w:rFonts w:ascii="Times New Roman" w:hAnsi="Times New Roman" w:eastAsia="Times New Roman"/>
          <w:sz w:val="24"/>
          <w:szCs w:val="24"/>
          <w:vertAlign w:val="superscript"/>
          <w:lang w:eastAsia="ru-RU"/>
        </w:rPr>
        <w:footnoteReference w:id="34"/>
      </w:r>
      <w:r>
        <w:rPr>
          <w:rFonts w:ascii="Times New Roman" w:hAnsi="Times New Roman" w:eastAsia="Times New Roman"/>
          <w:sz w:val="24"/>
          <w:szCs w:val="24"/>
          <w:lang w:eastAsia="ru-RU"/>
        </w:rPr>
        <w:t xml:space="preserve">. В случае отсутствия или ненадлежащего оформления согласия Спецдепозитария Банк обязан отказать Клиенту в приеме и/или исполнении распоряжения.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не определяет и не контролирует направление использования денежных средств Клиента в случае соответствия формы и содержания расчетного документа требованиям действую</w:t>
      </w:r>
      <w:r>
        <w:rPr>
          <w:rFonts w:ascii="Times New Roman" w:hAnsi="Times New Roman" w:eastAsia="Times New Roman"/>
          <w:sz w:val="24"/>
          <w:szCs w:val="24"/>
          <w:lang w:eastAsia="ru-RU"/>
        </w:rPr>
        <w:t xml:space="preserve">щего законодательства Российской Федерации к расчетным документам и при наличии предварительного согласия Спецдепозитария. Ответственность за соответствие проводимой операции требованиям законодательства Российской Федерации несут Клиент и Спецдепозитарий.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Согласие Спецдепозитария на проведение операции выражается одним из следующих способов:</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tab/>
        <w:t xml:space="preserve">путем проставления собственноручной подписи уполномоченного представителя Спецдепозитария на распоряжении Клиента </w:t>
      </w:r>
      <w:r>
        <w:rPr>
          <w:rFonts w:ascii="Times New Roman" w:hAnsi="Times New Roman"/>
          <w:sz w:val="24"/>
          <w:szCs w:val="24"/>
          <w:lang w:eastAsia="ru-RU"/>
        </w:rPr>
        <w:t xml:space="preserve">в месте, свободном от указания реквизитов, </w:t>
      </w:r>
      <w:r>
        <w:rPr>
          <w:rFonts w:ascii="Times New Roman" w:hAnsi="Times New Roman" w:eastAsia="Times New Roman"/>
          <w:sz w:val="24"/>
          <w:szCs w:val="24"/>
          <w:lang w:eastAsia="ru-RU"/>
        </w:rPr>
        <w:t xml:space="preserve">до его передачи в Банк на бумажном носителе;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14:ligatures w14:val="none"/>
        </w:rPr>
      </w:pPr>
      <w:r>
        <w:rPr>
          <w:rFonts w:ascii="Times New Roman" w:hAnsi="Times New Roman" w:eastAsia="Times New Roman"/>
          <w:sz w:val="24"/>
          <w:szCs w:val="24"/>
          <w:lang w:eastAsia="ru-RU"/>
        </w:rPr>
        <w:t xml:space="preserve">-</w:t>
        <w:tab/>
      </w:r>
      <w:r>
        <w:rPr>
          <w:rFonts w:ascii="Times New Roman" w:hAnsi="Times New Roman" w:eastAsia="Times New Roman"/>
          <w:sz w:val="24"/>
          <w:szCs w:val="24"/>
          <w:lang w:eastAsia="ru-RU"/>
        </w:rPr>
        <w:t xml:space="preserve">путем проставления электронной подписи уполно</w:t>
      </w:r>
      <w:r>
        <w:rPr>
          <w:rFonts w:ascii="Times New Roman" w:hAnsi="Times New Roman" w:eastAsia="Times New Roman"/>
          <w:sz w:val="24"/>
          <w:szCs w:val="24"/>
          <w:lang w:eastAsia="ru-RU"/>
        </w:rPr>
        <w:t xml:space="preserve">моченного представителя </w:t>
      </w:r>
      <w:r>
        <w:rPr>
          <w:rFonts w:ascii="Times New Roman" w:hAnsi="Times New Roman" w:eastAsia="Times New Roman"/>
          <w:sz w:val="24"/>
          <w:szCs w:val="24"/>
          <w:lang w:eastAsia="ru-RU"/>
        </w:rPr>
        <w:t xml:space="preserve">Спецдепозитария</w:t>
      </w:r>
      <w:r>
        <w:rPr>
          <w:rFonts w:ascii="Times New Roman" w:hAnsi="Times New Roman" w:eastAsia="Times New Roman"/>
          <w:sz w:val="24"/>
          <w:szCs w:val="24"/>
          <w:lang w:eastAsia="ru-RU"/>
        </w:rPr>
        <w:t xml:space="preserve"> на распоряжении Клиента до его передачи в Банк с использованием ИС Свой Бизнес</w:t>
      </w:r>
      <w:r>
        <w:rPr>
          <w:rFonts w:ascii="Times New Roman" w:hAnsi="Times New Roman" w:eastAsia="Times New Roman"/>
          <w:sz w:val="24"/>
          <w:szCs w:val="24"/>
          <w:vertAlign w:val="superscript"/>
          <w:lang w:eastAsia="ru-RU"/>
        </w:rPr>
        <w:footnoteReference w:id="35"/>
      </w:r>
      <w:r>
        <w:rPr>
          <w:rFonts w:ascii="Times New Roman" w:hAnsi="Times New Roman" w:eastAsia="Times New Roman"/>
          <w:sz w:val="24"/>
          <w:szCs w:val="24"/>
          <w:vertAlign w:val="superscript"/>
          <w:lang w:eastAsia="ru-RU"/>
        </w:rPr>
        <w:t xml:space="preserve">;</w:t>
      </w:r>
      <w:r>
        <w:rPr>
          <w:rFonts w:ascii="Times New Roman" w:hAnsi="Times New Roman" w:eastAsia="Times New Roman"/>
          <w:sz w:val="24"/>
          <w:szCs w:val="24"/>
          <w:lang w:eastAsia="ru-RU"/>
          <w14:ligatures w14:val="none"/>
        </w:rPr>
      </w:r>
      <w:r>
        <w:rPr>
          <w:rFonts w:ascii="Times New Roman" w:hAnsi="Times New Roman" w:eastAsia="Times New Roman"/>
          <w:sz w:val="24"/>
          <w:szCs w:val="24"/>
          <w:lang w:eastAsia="ru-RU"/>
          <w14:ligatures w14:val="none"/>
        </w:rPr>
      </w:r>
    </w:p>
    <w:p>
      <w:pPr>
        <w:pStyle w:val="1438"/>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tab/>
        <w:t xml:space="preserve">путем представления Клиентом в Банк документа, подписанного уполномоченным представителем Спецдепозитария, содержащего сведения о согласии Спецдепозитария на распоряжение Клиента.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.8.</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В случае смены уполномоченного(ых) представителя(ей) Спецдепозитария Клиент обязуется незамедлительно письменно проинформировать Банк и </w:t>
      </w:r>
      <w:r>
        <w:rPr>
          <w:rFonts w:ascii="Times New Roman" w:hAnsi="Times New Roman" w:eastAsia="Times New Roman"/>
          <w:sz w:val="24"/>
          <w:szCs w:val="24"/>
          <w:lang w:eastAsia="ru-RU"/>
        </w:rPr>
        <w:t xml:space="preserve">представить в Подразделение Банка по месту открытия Счета</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в течение трех рабочих дней с момента изменений актуальные документы, по</w:t>
      </w:r>
      <w:r>
        <w:rPr>
          <w:rFonts w:ascii="Times New Roman" w:hAnsi="Times New Roman" w:eastAsia="Times New Roman"/>
          <w:sz w:val="24"/>
          <w:szCs w:val="24"/>
          <w:lang w:eastAsia="ru-RU"/>
        </w:rPr>
        <w:t xml:space="preserve">дтверждающие полномочия и содержащие образец подписи нового уполномоченного(ых) представителя(ей) Спецдепозитария. До момента представления Клиентом в Банк обновленных документов, Банк руководствуется ранее представленными ему соответствующими документами.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Банк обязан отказать Клиенту в совершении операции по Счету ДУ СПН при отсутствии в Банке необходимых актуальных документов в отношении уполномоченного(ых) представителя(ей) Спецдепозитария.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.9.</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На денежные средства, находящиеся на Счете ДУ СПН, не может быть обращено взыскание по обязательствам Клиента (за исключением обязательств, возникших в связи с осуществлением им деятельности по доверительному управлению средствами пенсионных накоплений), С</w:t>
      </w:r>
      <w:r>
        <w:rPr>
          <w:rFonts w:ascii="Times New Roman" w:hAnsi="Times New Roman" w:eastAsia="Times New Roman"/>
          <w:sz w:val="24"/>
          <w:szCs w:val="24"/>
          <w:lang w:eastAsia="ru-RU"/>
        </w:rPr>
        <w:t xml:space="preserve">пецдепозитария, Фонда (за исключением обязательств Фонда перед застрахованными лицами и их правопреемниками) и иных лиц, включая застрахованных лиц и участников, к ним также не могут применяться меры по обеспечению заявленных требований, в том числе арест.</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.10.</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не контролирует соответствие срока действия Договора доверительного управления средствами пенсионных накоплений, сроку</w:t>
      </w:r>
      <w:r>
        <w:rPr>
          <w:rFonts w:ascii="Times New Roman" w:hAnsi="Times New Roman" w:eastAsia="Times New Roman"/>
          <w:sz w:val="24"/>
          <w:szCs w:val="24"/>
          <w:lang w:eastAsia="ru-RU"/>
        </w:rPr>
        <w:t xml:space="preserve"> действия Договора банковского счета. Ответственность за деятельность Клиента по распоряжению средствами пенсионных накоплений только в рамках действующего Договора доверительного управления средствами пенсионных накоплений, несет Клиент и Спецдепозитарий.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.11.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вправе: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134"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.11.1.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со Счета ДУ СПН Клиента без его дополнительного распоряжения </w:t>
      </w:r>
      <w:r>
        <w:rPr>
          <w:rFonts w:ascii="Times New Roman" w:hAnsi="Times New Roman" w:eastAsia="Times New Roman"/>
          <w:sz w:val="24"/>
          <w:szCs w:val="24"/>
          <w:lang w:eastAsia="ru-RU"/>
        </w:rPr>
        <w:t xml:space="preserve">с оформлением</w:t>
      </w:r>
      <w:r>
        <w:rPr>
          <w:rFonts w:ascii="Times New Roman" w:hAnsi="Times New Roman" w:eastAsia="Times New Roman"/>
          <w:sz w:val="24"/>
          <w:szCs w:val="24"/>
          <w:lang w:eastAsia="ru-RU"/>
        </w:rPr>
        <w:t xml:space="preserve"> расчетных документов, в том числе банковского ордера, сумму денежных средств, ошибочно зачисленных на Счет ДУ СПН Клиента.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1134"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.11.2.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денежные средства, находящиеся на его Счете ДУ СПН, при обращении на них взыскания в случаях, установленных Федеральным законом № 75-Ф</w:t>
      </w:r>
      <w:r>
        <w:rPr>
          <w:rFonts w:ascii="Times New Roman" w:hAnsi="Times New Roman" w:eastAsia="Times New Roman"/>
          <w:sz w:val="24"/>
          <w:szCs w:val="24"/>
          <w:lang w:eastAsia="ru-RU"/>
        </w:rPr>
        <w:t xml:space="preserve">З</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вышеуказанном случае Банк не рассматривает по существу возражения Клиента против списания денежных средств с его Счета ДУ СПН, при этом ответственность за правомерность списания денежных средств со Счета ДУ СПН несет взыскатель.</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.12.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не вправе списывать со Счета ДУ СПН комиссионное вознаграждение, подлежащее уплате Клиентом Банку за расчетно-кассовое обслуживание Клиента по Счету ДУ СПН, а также иному банковскому счету, открытому Клиентом в Банке.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.13.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Списание комиссионного вознаграждения за расчетно-кассовое обслуживание Клиента по Счету ДУ СПН осуществляется Банком без дополнительного распоряжения Клиента </w:t>
      </w:r>
      <w:r>
        <w:rPr>
          <w:rFonts w:ascii="Times New Roman" w:hAnsi="Times New Roman" w:eastAsia="Times New Roman"/>
          <w:sz w:val="24"/>
          <w:szCs w:val="24"/>
          <w:lang w:eastAsia="ru-RU"/>
        </w:rPr>
        <w:t xml:space="preserve">с оформлением</w:t>
      </w:r>
      <w:r>
        <w:rPr>
          <w:rFonts w:ascii="Times New Roman" w:hAnsi="Times New Roman" w:eastAsia="Times New Roman"/>
          <w:sz w:val="24"/>
          <w:szCs w:val="24"/>
          <w:lang w:eastAsia="ru-RU"/>
        </w:rPr>
        <w:t xml:space="preserve"> соответствующих расчетных документов, в том числе банковского ордера, с иного Счета Клиента.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Pr>
          <w:rFonts w:ascii="Times New Roman" w:hAnsi="Times New Roman" w:eastAsia="Times New Roman"/>
          <w:sz w:val="24"/>
          <w:szCs w:val="24"/>
          <w:lang w:eastAsia="ru-RU"/>
        </w:rPr>
        <w:t xml:space="preserve"> Банка </w:t>
      </w:r>
      <w:r>
        <w:rPr>
          <w:rFonts w:ascii="Times New Roman" w:hAnsi="Times New Roman" w:eastAsia="Times New Roman"/>
          <w:sz w:val="24"/>
          <w:szCs w:val="24"/>
          <w:lang w:eastAsia="ru-RU"/>
        </w:rPr>
        <w:t xml:space="preserve">денежных средств по требованию </w:t>
      </w:r>
      <w:r>
        <w:rPr>
          <w:rFonts w:ascii="Times New Roman" w:hAnsi="Times New Roman" w:eastAsia="Times New Roman"/>
          <w:sz w:val="24"/>
          <w:szCs w:val="24"/>
          <w:lang w:eastAsia="ru-RU"/>
        </w:rPr>
        <w:t xml:space="preserve">Банка</w:t>
      </w:r>
      <w:r>
        <w:rPr>
          <w:rFonts w:ascii="Times New Roman" w:hAnsi="Times New Roman" w:eastAsia="Times New Roman"/>
          <w:sz w:val="24"/>
          <w:szCs w:val="24"/>
          <w:lang w:eastAsia="ru-RU"/>
        </w:rPr>
        <w:t xml:space="preserve"> без дополнительного распоряжения Клиента,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38"/>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Настоящие </w:t>
      </w:r>
      <w:r>
        <w:rPr>
          <w:rFonts w:ascii="Times New Roman" w:hAnsi="Times New Roman" w:eastAsia="Times New Roman"/>
          <w:sz w:val="24"/>
          <w:szCs w:val="24"/>
          <w:lang w:eastAsia="ru-RU"/>
        </w:rPr>
        <w:t xml:space="preserve">у</w:t>
      </w:r>
      <w:r>
        <w:rPr>
          <w:rFonts w:ascii="Times New Roman" w:hAnsi="Times New Roman" w:eastAsia="Times New Roman"/>
          <w:sz w:val="24"/>
          <w:szCs w:val="24"/>
          <w:lang w:eastAsia="ru-RU"/>
        </w:rPr>
        <w:t xml:space="preserve">словия являются заранее данным акцептом, который п</w:t>
      </w:r>
      <w:r>
        <w:rPr>
          <w:rFonts w:ascii="Times New Roman" w:hAnsi="Times New Roman" w:eastAsia="Times New Roman"/>
          <w:sz w:val="24"/>
          <w:szCs w:val="24"/>
          <w:lang w:eastAsia="ru-RU"/>
        </w:rPr>
        <w:t xml:space="preserve">редставлен Клиентом Банку без ограничения по количеству расчетных документов Банка, по сумме и требованиям из обязательств, вытекающих из настоящего Договора, с возможностью частичного исполнения расчетных документов Банка (в том числе банковского ордера).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456"/>
        <w:jc w:val="both"/>
        <w:tabs>
          <w:tab w:val="left" w:pos="1276" w:leader="none"/>
        </w:tabs>
        <w:rPr>
          <w:lang w:val="ru-RU"/>
        </w:rPr>
      </w:pPr>
      <w:r>
        <w:rPr>
          <w:color w:val="000000"/>
          <w:lang w:eastAsia="ru-RU"/>
        </w:rPr>
        <w:t xml:space="preserve">7.</w:t>
      </w:r>
      <w:r>
        <w:rPr>
          <w:color w:val="000000"/>
          <w:lang w:val="ru-RU" w:eastAsia="ru-RU"/>
        </w:rPr>
        <w:t xml:space="preserve">5</w:t>
      </w:r>
      <w:r>
        <w:rPr>
          <w:color w:val="000000"/>
          <w:lang w:eastAsia="ru-RU"/>
        </w:rPr>
        <w:t xml:space="preserve">.14.</w:t>
      </w:r>
      <w:r>
        <w:rPr>
          <w:color w:val="000000"/>
          <w:lang w:eastAsia="ru-RU"/>
        </w:rPr>
        <w:tab/>
      </w:r>
      <w:r>
        <w:rPr>
          <w:color w:val="000000"/>
          <w:lang w:eastAsia="ru-RU"/>
        </w:rPr>
        <w:t xml:space="preserve">В случае если на дату закрытия Счета ДУ СПН на основании заявления Клиента о расторжении Договора и закрытии Счета ДУ СПН</w:t>
      </w:r>
      <w:r>
        <w:rPr>
          <w:lang w:eastAsia="ru-RU"/>
        </w:rPr>
        <w:t xml:space="preserve"> в связи </w:t>
      </w:r>
      <w:r>
        <w:rPr>
          <w:lang w:eastAsia="ru-RU"/>
        </w:rPr>
        <w:t xml:space="preserve">с тем, что Банк перестал удовлетворять требованиям, установленным для кредитных организаций Федеральным законом от 24.07.2002 № 111-ФЗ «Об инвестировании средств для финансирования накопительной пенсии в Российской Федерации» и/или Положением Банка России </w:t>
      </w:r>
      <w:r>
        <w:rPr>
          <w:color w:val="000000"/>
          <w:lang w:eastAsia="ru-RU"/>
        </w:rPr>
        <w:t xml:space="preserve">от 01.03.2017 № 580-П «Об установлении дополнительных ограничений на инвестирование средств пенсионных накоплений негосударственного пенсионног</w:t>
      </w:r>
      <w:r>
        <w:rPr>
          <w:color w:val="000000"/>
          <w:lang w:eastAsia="ru-RU"/>
        </w:rPr>
        <w:t xml:space="preserve">о фонда, осуществляющего обязательное пенсионное страхование, случаев, когда управляющая компания, действуя в качестве доверительного управляющего средствами пенсионных накоплений, вправе заключать договоры репо, требований, направленных на ограничение рис</w:t>
      </w:r>
      <w:r>
        <w:rPr>
          <w:color w:val="000000"/>
          <w:lang w:eastAsia="ru-RU"/>
        </w:rPr>
        <w:t xml:space="preserve">ков, при условии соблюдения которых такая управляющая компания вправе заключать договоры, являющиеся производными финансовыми инструментами, дополнительных требований к кредитным организациям, в которых размещаются средства пенсионных накоплений и накоплен</w:t>
      </w:r>
      <w:r>
        <w:rPr>
          <w:color w:val="000000"/>
          <w:lang w:eastAsia="ru-RU"/>
        </w:rPr>
        <w:t xml:space="preserve">ия для жилищного обеспечения военнослужащих, а также дополнительного требования, которое управляющая компания обязана соблюдать в период действия договора доверительного управления средствами пенсионных накоплений для финансирования накопительной пенсии», </w:t>
      </w:r>
      <w:r>
        <w:rPr>
          <w:color w:val="000000"/>
          <w:lang w:eastAsia="ru-RU"/>
        </w:rPr>
        <w:t xml:space="preserve">имеется действующее, заключенное между Банком и Клиентом, дополнительное соглашение о порядке начисления и выплаты процентов </w:t>
      </w:r>
      <w:r>
        <w:rPr>
          <w:color w:val="000000"/>
          <w:lang w:eastAsia="ru-RU"/>
        </w:rPr>
        <w:t xml:space="preserve">на сумму денежных средств, находящихся на Счете ДУ СПН, к Договору (далее – Соглашение), срок действия которого на дату закрытия Счета ДУ СПН не истек, Банк начисляет проценты по Счету ДУ СПН, исходя из срочной процентной ставки, определенной в Соглашении,</w:t>
      </w:r>
      <w:r>
        <w:rPr>
          <w:lang w:eastAsia="ru-RU"/>
        </w:rPr>
        <w:t xml:space="preserve"> за период со дня, следующего за датой начала действия Соглашения по дату закрытия Счета ДУ СПН (включительно)</w:t>
      </w:r>
      <w:r>
        <w:rPr>
          <w:color w:val="000000"/>
          <w:lang w:eastAsia="ru-RU"/>
        </w:rPr>
        <w:t xml:space="preserve">, закрывает Счет ДУ СПН Клиента и перечисляет остаток денежных средств по Счету ДУ СПН Клиента, а также начисленные по Счету ДУ СПН проценты по реквизитам, указанным Клиентом в заявлении о расторжении Договора и закрытии Счета ДУ СПН в сроки и в порядке</w:t>
      </w:r>
      <w:r>
        <w:rPr>
          <w:lang w:eastAsia="ru-RU"/>
        </w:rPr>
        <w:t xml:space="preserve">, установленные разделом 10 </w:t>
      </w:r>
      <w:r>
        <w:rPr>
          <w:lang w:eastAsia="ru-RU"/>
        </w:rPr>
        <w:t xml:space="preserve">настоящих </w:t>
      </w:r>
      <w:r>
        <w:rPr>
          <w:lang w:eastAsia="ru-RU"/>
        </w:rPr>
        <w:t xml:space="preserve">Условий.</w:t>
      </w:r>
      <w:r>
        <w:rPr>
          <w:lang w:val="ru-RU"/>
        </w:rPr>
      </w:r>
      <w:r>
        <w:rPr>
          <w:lang w:val="ru-RU"/>
        </w:rPr>
      </w:r>
    </w:p>
    <w:p>
      <w:pPr>
        <w:pStyle w:val="1438"/>
        <w:jc w:val="center"/>
        <w:spacing w:before="120" w:after="120" w:line="240" w:lineRule="auto"/>
        <w:tabs>
          <w:tab w:val="left" w:pos="0" w:leader="none"/>
          <w:tab w:val="left" w:pos="284" w:leader="none"/>
          <w:tab w:val="left" w:pos="1276" w:leader="none"/>
          <w:tab w:val="left" w:pos="1309" w:leader="none"/>
        </w:tabs>
        <w:rPr>
          <w:color w:val="000000"/>
        </w:rPr>
      </w:pPr>
      <w:r>
        <w:rPr>
          <w:rFonts w:ascii="Times New Roman" w:hAnsi="Times New Roman"/>
          <w:b/>
          <w:color w:val="000000"/>
          <w:sz w:val="24"/>
          <w:szCs w:val="24"/>
        </w:rPr>
        <w:t xml:space="preserve">8</w:t>
      </w:r>
      <w:r>
        <w:rPr>
          <w:rFonts w:ascii="Times New Roman" w:hAnsi="Times New Roman"/>
          <w:b/>
          <w:color w:val="000000"/>
          <w:sz w:val="24"/>
          <w:szCs w:val="24"/>
        </w:rPr>
        <w:t xml:space="preserve">. </w:t>
      </w:r>
      <w:r>
        <w:rPr>
          <w:rFonts w:ascii="Times New Roman" w:hAnsi="Times New Roman"/>
          <w:b/>
          <w:color w:val="000000"/>
          <w:sz w:val="24"/>
          <w:szCs w:val="24"/>
        </w:rPr>
        <w:t xml:space="preserve">Предоставление дополнительных услуг</w:t>
      </w:r>
      <w:r>
        <w:rPr>
          <w:rFonts w:ascii="Times New Roman" w:hAnsi="Times New Roman"/>
          <w:b/>
          <w:color w:val="000000"/>
          <w:sz w:val="24"/>
          <w:szCs w:val="24"/>
        </w:rPr>
        <w:t xml:space="preserve"> в рамках расчетно-кассового </w:t>
      </w:r>
      <w:r>
        <w:rPr>
          <w:rFonts w:ascii="Times New Roman" w:hAnsi="Times New Roman"/>
          <w:b/>
          <w:color w:val="000000"/>
          <w:sz w:val="24"/>
          <w:szCs w:val="24"/>
        </w:rPr>
        <w:t xml:space="preserve">обслуживания</w:t>
      </w:r>
      <w:r>
        <w:rPr>
          <w:color w:val="000000"/>
        </w:rPr>
      </w:r>
      <w:r>
        <w:rPr>
          <w:color w:val="000000"/>
        </w:rPr>
      </w:r>
    </w:p>
    <w:p>
      <w:pPr>
        <w:pStyle w:val="1438"/>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w:t>
      </w:r>
      <w:r>
        <w:rPr>
          <w:rFonts w:ascii="Times New Roman" w:hAnsi="Times New Roman"/>
          <w:color w:val="000000"/>
          <w:sz w:val="24"/>
          <w:szCs w:val="24"/>
        </w:rPr>
        <w:t xml:space="preserve">.1.</w:t>
        <w:tab/>
      </w:r>
      <w:r>
        <w:rPr>
          <w:rFonts w:ascii="Times New Roman" w:hAnsi="Times New Roman"/>
          <w:color w:val="000000"/>
          <w:sz w:val="24"/>
          <w:szCs w:val="24"/>
        </w:rPr>
        <w:t xml:space="preserve">Перечисленные в данном разделе д</w:t>
      </w:r>
      <w:r>
        <w:rPr>
          <w:rFonts w:ascii="Times New Roman" w:hAnsi="Times New Roman"/>
          <w:color w:val="000000"/>
          <w:sz w:val="24"/>
          <w:szCs w:val="24"/>
        </w:rPr>
        <w:t xml:space="preserve">ополнительные услуги и продукты в рамках Договора </w:t>
      </w:r>
      <w:r>
        <w:rPr>
          <w:rFonts w:ascii="Times New Roman" w:hAnsi="Times New Roman"/>
          <w:color w:val="000000"/>
          <w:sz w:val="24"/>
          <w:szCs w:val="24"/>
        </w:rPr>
        <w:t xml:space="preserve">могут быть востребованы Клиентом по мере необходимости.</w:t>
      </w:r>
      <w:r>
        <w:rPr>
          <w:rFonts w:ascii="Times New Roman" w:hAnsi="Times New Roman"/>
          <w:color w:val="000000"/>
          <w:sz w:val="24"/>
          <w:szCs w:val="24"/>
        </w:rPr>
      </w:r>
      <w:r>
        <w:rPr>
          <w:rFonts w:ascii="Times New Roman" w:hAnsi="Times New Roman"/>
          <w:color w:val="000000"/>
          <w:sz w:val="24"/>
          <w:szCs w:val="24"/>
        </w:rPr>
      </w:r>
    </w:p>
    <w:p>
      <w:pPr>
        <w:pStyle w:val="1445"/>
        <w:ind w:firstLine="709"/>
        <w:tabs>
          <w:tab w:val="left" w:pos="0" w:leader="none"/>
          <w:tab w:val="left" w:pos="1276" w:leader="none"/>
          <w:tab w:val="left" w:pos="1309" w:leader="none"/>
        </w:tabs>
        <w:rPr>
          <w:color w:val="000000"/>
        </w:rPr>
      </w:pPr>
      <w:r>
        <w:rPr>
          <w:color w:val="000000"/>
        </w:rPr>
        <w:t xml:space="preserve">8</w:t>
      </w:r>
      <w:r>
        <w:rPr>
          <w:color w:val="000000"/>
        </w:rPr>
        <w:t xml:space="preserve">.2.</w:t>
        <w:tab/>
      </w:r>
      <w:r>
        <w:t xml:space="preserve">Дистанционное банковское обслуживание Счета Клиента осуществляется Банком с использованием </w:t>
      </w:r>
      <w:r>
        <w:rPr>
          <w:rFonts w:ascii="Times New Roman" w:hAnsi="Times New Roman" w:eastAsia="Times New Roman" w:cs="Times New Roman"/>
          <w:sz w:val="24"/>
          <w:szCs w:val="24"/>
        </w:rPr>
        <w:t xml:space="preserve">ИС Свой Бизнес</w:t>
      </w:r>
      <w:r>
        <w:t xml:space="preserve"> и оформляется отдельным договором.</w:t>
      </w:r>
      <w:r>
        <w:rPr>
          <w:color w:val="000000"/>
        </w:rPr>
      </w:r>
      <w:r>
        <w:rPr>
          <w:color w:val="000000"/>
        </w:rPr>
      </w:r>
    </w:p>
    <w:p>
      <w:pPr>
        <w:pStyle w:val="1445"/>
        <w:ind w:firstLine="709"/>
        <w:tabs>
          <w:tab w:val="left" w:pos="0" w:leader="none"/>
          <w:tab w:val="left" w:pos="1276" w:leader="none"/>
          <w:tab w:val="left" w:pos="1309" w:leader="none"/>
        </w:tabs>
      </w:pPr>
      <w:r>
        <w:rPr>
          <w:color w:val="000000"/>
        </w:rPr>
        <w:t xml:space="preserve">8</w:t>
      </w:r>
      <w:r>
        <w:rPr>
          <w:color w:val="000000"/>
        </w:rPr>
        <w:t xml:space="preserve">.</w:t>
      </w:r>
      <w:r>
        <w:rPr>
          <w:color w:val="000000"/>
        </w:rPr>
        <w:t xml:space="preserve">3</w:t>
      </w:r>
      <w:r>
        <w:rPr>
          <w:color w:val="000000"/>
        </w:rPr>
        <w:t xml:space="preserve">.</w:t>
        <w:tab/>
      </w:r>
      <w:r>
        <w:rPr>
          <w:color w:val="000000"/>
        </w:rPr>
        <w:t xml:space="preserve">Начисление процентов за пользование денежными средствами, находящимися на Счете</w:t>
      </w:r>
      <w:r>
        <w:rPr>
          <w:color w:val="000000"/>
        </w:rPr>
        <w:t xml:space="preserve">, осуществляется Банком на условиях, о которых Банк и Клиент договорятся в отдельном соглашении к Договору. </w:t>
      </w:r>
      <w:r>
        <w:t xml:space="preserve">До подписания такого соглашения проценты на денежные средства, находящиеся на Счете, не начисляются и не уплачиваются.</w:t>
      </w:r>
      <w:r/>
    </w:p>
    <w:p>
      <w:pPr>
        <w:pStyle w:val="1445"/>
        <w:ind w:firstLine="709"/>
        <w:tabs>
          <w:tab w:val="left" w:pos="0" w:leader="none"/>
          <w:tab w:val="left" w:pos="1276" w:leader="none"/>
          <w:tab w:val="left" w:pos="1309" w:leader="none"/>
        </w:tabs>
        <w:rPr>
          <w:color w:val="000000"/>
        </w:rPr>
      </w:pPr>
      <w:r>
        <w:t xml:space="preserve">Проценты на денежные средства, находящиеся на транзитном валютном счете, не начисляются и не уплачиваются.</w:t>
      </w:r>
      <w:r>
        <w:rPr>
          <w:color w:val="000000"/>
        </w:rPr>
      </w:r>
      <w:r>
        <w:rPr>
          <w:color w:val="000000"/>
        </w:rPr>
      </w:r>
    </w:p>
    <w:p>
      <w:pPr>
        <w:pStyle w:val="1445"/>
        <w:ind w:firstLine="709"/>
        <w:tabs>
          <w:tab w:val="left" w:pos="0" w:leader="none"/>
          <w:tab w:val="left" w:pos="1276" w:leader="none"/>
          <w:tab w:val="left" w:pos="1309" w:leader="none"/>
        </w:tabs>
      </w:pPr>
      <w:r>
        <w:t xml:space="preserve">8</w:t>
      </w:r>
      <w:r>
        <w:t xml:space="preserve">.</w:t>
      </w:r>
      <w:r>
        <w:t xml:space="preserve">4</w:t>
      </w:r>
      <w:r>
        <w:t xml:space="preserve">.</w:t>
        <w:tab/>
      </w:r>
      <w:r>
        <w:t xml:space="preserve">Перевод денежных средств со Счета Клиента на периодической основе осуществляется Банком в размере и в порядке, о которых Банк и Клиент договорятся в отдельном соглашении к Договору</w:t>
      </w:r>
      <w:r>
        <w:t xml:space="preserve">.</w:t>
      </w:r>
      <w:r/>
    </w:p>
    <w:p>
      <w:pPr>
        <w:pStyle w:val="1445"/>
        <w:ind w:firstLine="709"/>
        <w:tabs>
          <w:tab w:val="left" w:pos="0" w:leader="none"/>
          <w:tab w:val="left" w:pos="1276" w:leader="none"/>
          <w:tab w:val="left" w:pos="1309" w:leader="none"/>
        </w:tabs>
      </w:pPr>
      <w:r>
        <w:t xml:space="preserve">8</w:t>
      </w:r>
      <w:r>
        <w:t xml:space="preserve">.</w:t>
      </w:r>
      <w:r>
        <w:t xml:space="preserve">5</w:t>
      </w:r>
      <w:r>
        <w:t xml:space="preserve">.</w:t>
        <w:tab/>
      </w:r>
      <w:r>
        <w:t xml:space="preserve">Услуга по срочному переводу платежей </w:t>
      </w:r>
      <w:r>
        <w:t xml:space="preserve">предоставляет</w:t>
      </w:r>
      <w:r>
        <w:t xml:space="preserve">ся Банком </w:t>
      </w:r>
      <w:r>
        <w:t xml:space="preserve">Клиенту посредством подписания </w:t>
      </w:r>
      <w:r>
        <w:t xml:space="preserve">отдельного соглашения к Договору.</w:t>
      </w:r>
      <w:r/>
    </w:p>
    <w:p>
      <w:pPr>
        <w:pStyle w:val="1445"/>
        <w:ind w:firstLine="709"/>
        <w:tabs>
          <w:tab w:val="left" w:pos="0" w:leader="none"/>
          <w:tab w:val="left" w:pos="1276" w:leader="none"/>
          <w:tab w:val="left" w:pos="1309" w:leader="none"/>
        </w:tabs>
      </w:pPr>
      <w:r>
        <w:t xml:space="preserve">8</w:t>
      </w:r>
      <w:r>
        <w:t xml:space="preserve">.6.</w:t>
        <w:tab/>
      </w:r>
      <w:r>
        <w:t xml:space="preserve">Услуга по приему </w:t>
      </w:r>
      <w:r>
        <w:t xml:space="preserve">от Клиента </w:t>
      </w:r>
      <w:r>
        <w:t xml:space="preserve">наличных денег </w:t>
      </w:r>
      <w:r>
        <w:t xml:space="preserve">для зачисления на Счет, открытый в другом региональном филиале Банка предоставляется Банком Клиенту посредством </w:t>
      </w:r>
      <w:r>
        <w:t xml:space="preserve">подписания </w:t>
      </w:r>
      <w:r>
        <w:t xml:space="preserve">отдельного соглашения к Договору</w:t>
      </w:r>
      <w:r>
        <w:t xml:space="preserve">.</w:t>
      </w:r>
      <w:r/>
    </w:p>
    <w:p>
      <w:pPr>
        <w:pStyle w:val="1456"/>
        <w:jc w:val="both"/>
        <w:tabs>
          <w:tab w:val="left" w:pos="1276" w:leader="none"/>
        </w:tabs>
      </w:pPr>
      <w:r>
        <w:rPr>
          <w:lang w:val="ru-RU"/>
        </w:rPr>
        <w:t xml:space="preserve">8</w:t>
      </w:r>
      <w:r>
        <w:t xml:space="preserve">.7.</w:t>
        <w:tab/>
      </w:r>
      <w:r>
        <w:rPr>
          <w:lang w:val="ru-RU"/>
        </w:rPr>
        <w:t xml:space="preserve">Услуга по </w:t>
      </w:r>
      <w:r>
        <w:rPr>
          <w:lang w:val="ru-RU"/>
        </w:rPr>
        <w:t xml:space="preserve">перечислению </w:t>
      </w:r>
      <w:r>
        <w:t xml:space="preserve">денежные средства со </w:t>
      </w:r>
      <w:r>
        <w:rPr>
          <w:lang w:val="ru-RU"/>
        </w:rPr>
        <w:t xml:space="preserve">С</w:t>
      </w:r>
      <w:r>
        <w:t xml:space="preserve">чета в пользу нескольких физических лиц</w:t>
      </w:r>
      <w:r>
        <w:rPr>
          <w:lang w:val="ru-RU"/>
        </w:rPr>
        <w:t xml:space="preserve"> </w:t>
      </w:r>
      <w:r>
        <w:t xml:space="preserve">–</w:t>
      </w:r>
      <w:r>
        <w:rPr>
          <w:lang w:val="ru-RU"/>
        </w:rPr>
        <w:t xml:space="preserve"> </w:t>
      </w:r>
      <w:r>
        <w:t xml:space="preserve">клиентов</w:t>
      </w:r>
      <w:r>
        <w:rPr>
          <w:lang w:val="ru-RU"/>
        </w:rPr>
        <w:t xml:space="preserve"> Банка осуществляется Банком путем оформления отдельного </w:t>
      </w:r>
      <w:r>
        <w:t xml:space="preserve">соглашения к Договору. </w:t>
      </w:r>
      <w:r/>
    </w:p>
    <w:p>
      <w:pPr>
        <w:pStyle w:val="1445"/>
        <w:ind w:firstLine="709"/>
        <w:tabs>
          <w:tab w:val="left" w:pos="0" w:leader="none"/>
          <w:tab w:val="left" w:pos="1276" w:leader="none"/>
          <w:tab w:val="left" w:pos="1309" w:leader="none"/>
        </w:tabs>
      </w:pPr>
      <w:r>
        <w:t xml:space="preserve">8</w:t>
      </w:r>
      <w:r>
        <w:t xml:space="preserve">.</w:t>
      </w:r>
      <w:r>
        <w:t xml:space="preserve">8</w:t>
      </w:r>
      <w:r>
        <w:t xml:space="preserve">.</w:t>
        <w:tab/>
      </w:r>
      <w:r>
        <w:t xml:space="preserve">Предоставление </w:t>
      </w:r>
      <w:r>
        <w:t xml:space="preserve">Банком </w:t>
      </w:r>
      <w:r>
        <w:t xml:space="preserve">других услуг, не относящихся непосредственно к расчетно-кассовому обслуживанию</w:t>
      </w:r>
      <w:r>
        <w:t xml:space="preserve"> Клиента</w:t>
      </w:r>
      <w:r>
        <w:t xml:space="preserve">, осуществляется на основании отдельных договоров. </w:t>
      </w:r>
      <w:r/>
    </w:p>
    <w:p>
      <w:pPr>
        <w:pStyle w:val="1445"/>
        <w:ind w:firstLine="709"/>
        <w:tabs>
          <w:tab w:val="left" w:pos="0" w:leader="none"/>
          <w:tab w:val="left" w:pos="1276" w:leader="none"/>
          <w:tab w:val="left" w:pos="1309" w:leader="none"/>
        </w:tabs>
      </w:pPr>
      <w:r>
        <w:t xml:space="preserve">8.9. </w:t>
      </w:r>
      <w:r>
        <w:t xml:space="preserve">Выпуск и обслуживание корпоративной карты (бизнес-карты) осуществляется Банком на основании отдельного договора.</w:t>
      </w:r>
      <w:r/>
    </w:p>
    <w:p>
      <w:pPr>
        <w:pStyle w:val="1438"/>
        <w:jc w:val="center"/>
        <w:spacing w:before="120" w:after="120" w:line="240" w:lineRule="auto"/>
        <w:tabs>
          <w:tab w:val="left" w:pos="426" w:leader="none"/>
        </w:tabs>
        <w:rPr>
          <w:rFonts w:ascii="Times New Roman" w:hAnsi="Times New Roman"/>
          <w:b/>
          <w:color w:val="000000"/>
          <w:sz w:val="24"/>
          <w:szCs w:val="24"/>
        </w:rPr>
      </w:pPr>
      <w:r>
        <w:rPr>
          <w:rFonts w:ascii="Times New Roman" w:hAnsi="Times New Roman"/>
          <w:b/>
          <w:color w:val="000000"/>
          <w:sz w:val="24"/>
          <w:szCs w:val="24"/>
        </w:rPr>
        <w:t xml:space="preserve">9</w:t>
      </w:r>
      <w:r>
        <w:rPr>
          <w:rFonts w:ascii="Times New Roman" w:hAnsi="Times New Roman"/>
          <w:b/>
          <w:color w:val="000000"/>
          <w:sz w:val="24"/>
          <w:szCs w:val="24"/>
        </w:rPr>
        <w:t xml:space="preserve">. </w:t>
      </w:r>
      <w:r>
        <w:rPr>
          <w:rFonts w:ascii="Times New Roman" w:hAnsi="Times New Roman"/>
          <w:b/>
          <w:color w:val="000000"/>
          <w:sz w:val="24"/>
          <w:szCs w:val="24"/>
        </w:rPr>
        <w:t xml:space="preserve">Срок действия Договора, поря</w:t>
      </w:r>
      <w:r>
        <w:rPr>
          <w:rFonts w:ascii="Times New Roman" w:hAnsi="Times New Roman"/>
          <w:b/>
          <w:color w:val="000000"/>
          <w:sz w:val="24"/>
          <w:szCs w:val="24"/>
        </w:rPr>
        <w:t xml:space="preserve">док его изменения и расторжения</w:t>
      </w:r>
      <w:r>
        <w:rPr>
          <w:rFonts w:ascii="Times New Roman" w:hAnsi="Times New Roman"/>
          <w:b/>
          <w:color w:val="000000"/>
          <w:sz w:val="24"/>
          <w:szCs w:val="24"/>
        </w:rPr>
      </w:r>
      <w:r>
        <w:rPr>
          <w:rFonts w:ascii="Times New Roman" w:hAnsi="Times New Roman"/>
          <w:b/>
          <w:color w:val="000000"/>
          <w:sz w:val="24"/>
          <w:szCs w:val="24"/>
        </w:rPr>
      </w:r>
    </w:p>
    <w:p>
      <w:pPr>
        <w:pStyle w:val="1438"/>
        <w:ind w:firstLine="709"/>
        <w:jc w:val="both"/>
        <w:spacing w:after="0" w:line="240" w:lineRule="auto"/>
        <w:tabs>
          <w:tab w:val="left" w:pos="1276" w:leader="none"/>
        </w:tabs>
        <w:rPr>
          <w:rFonts w:ascii="Times New Roman" w:hAnsi="Times New Roman"/>
          <w:color w:val="000000"/>
          <w:sz w:val="24"/>
          <w:szCs w:val="24"/>
        </w:rPr>
      </w:pPr>
      <w:r>
        <w:rPr>
          <w:rFonts w:ascii="Times New Roman" w:hAnsi="Times New Roman"/>
          <w:color w:val="000000"/>
          <w:sz w:val="24"/>
          <w:szCs w:val="24"/>
        </w:rPr>
        <w:t xml:space="preserve">9</w:t>
      </w:r>
      <w:r>
        <w:rPr>
          <w:rFonts w:ascii="Times New Roman" w:hAnsi="Times New Roman"/>
          <w:color w:val="000000"/>
          <w:sz w:val="24"/>
          <w:szCs w:val="24"/>
        </w:rPr>
        <w:t xml:space="preserve">.1.</w:t>
      </w:r>
      <w:r>
        <w:rPr>
          <w:rFonts w:ascii="Times New Roman" w:hAnsi="Times New Roman"/>
          <w:b/>
          <w:color w:val="000000"/>
          <w:sz w:val="24"/>
          <w:szCs w:val="24"/>
        </w:rPr>
        <w:tab/>
      </w:r>
      <w:r>
        <w:rPr>
          <w:rFonts w:ascii="Times New Roman" w:hAnsi="Times New Roman"/>
          <w:color w:val="000000"/>
          <w:sz w:val="24"/>
          <w:szCs w:val="24"/>
        </w:rPr>
        <w:t xml:space="preserve">Договор вступает в силу с момента подп</w:t>
      </w:r>
      <w:r>
        <w:rPr>
          <w:rFonts w:ascii="Times New Roman" w:hAnsi="Times New Roman"/>
          <w:color w:val="000000"/>
          <w:sz w:val="24"/>
          <w:szCs w:val="24"/>
        </w:rPr>
        <w:t xml:space="preserve">исания </w:t>
      </w:r>
      <w:r>
        <w:rPr>
          <w:rFonts w:ascii="Times New Roman" w:hAnsi="Times New Roman"/>
          <w:color w:val="000000"/>
          <w:sz w:val="24"/>
          <w:szCs w:val="24"/>
        </w:rPr>
        <w:t xml:space="preserve">У</w:t>
      </w:r>
      <w:r>
        <w:rPr>
          <w:rFonts w:ascii="Times New Roman" w:hAnsi="Times New Roman"/>
          <w:color w:val="000000"/>
          <w:sz w:val="24"/>
          <w:szCs w:val="24"/>
        </w:rPr>
        <w:t xml:space="preserve">полномоченн</w:t>
      </w:r>
      <w:r>
        <w:rPr>
          <w:rFonts w:ascii="Times New Roman" w:hAnsi="Times New Roman"/>
          <w:color w:val="000000"/>
          <w:sz w:val="24"/>
          <w:szCs w:val="24"/>
        </w:rPr>
        <w:t xml:space="preserve">ы</w:t>
      </w:r>
      <w:r>
        <w:rPr>
          <w:rFonts w:ascii="Times New Roman" w:hAnsi="Times New Roman"/>
          <w:color w:val="000000"/>
          <w:sz w:val="24"/>
          <w:szCs w:val="24"/>
        </w:rPr>
        <w:t xml:space="preserve">м лицом Банка Заявления о присоединении к Условиям и действует в течение неопределенного срока.</w:t>
      </w:r>
      <w:r>
        <w:rPr>
          <w:rFonts w:ascii="Times New Roman" w:hAnsi="Times New Roman"/>
          <w:color w:val="000000"/>
          <w:sz w:val="24"/>
          <w:szCs w:val="24"/>
        </w:rPr>
      </w:r>
      <w:r>
        <w:rPr>
          <w:rFonts w:ascii="Times New Roman" w:hAnsi="Times New Roman"/>
          <w:color w:val="000000"/>
          <w:sz w:val="24"/>
          <w:szCs w:val="24"/>
        </w:rPr>
      </w:r>
    </w:p>
    <w:p>
      <w:pPr>
        <w:pStyle w:val="1438"/>
        <w:ind w:firstLine="709"/>
        <w:jc w:val="both"/>
        <w:spacing w:after="0" w:line="240" w:lineRule="auto"/>
        <w:tabs>
          <w:tab w:val="left" w:pos="1276" w:leader="none"/>
        </w:tabs>
        <w:rPr>
          <w:rFonts w:ascii="Times New Roman" w:hAnsi="Times New Roman"/>
          <w:color w:val="000000"/>
          <w:sz w:val="24"/>
          <w:szCs w:val="24"/>
        </w:rPr>
      </w:pPr>
      <w:r>
        <w:rPr>
          <w:rFonts w:ascii="Times New Roman" w:hAnsi="Times New Roman"/>
          <w:color w:val="000000"/>
          <w:sz w:val="24"/>
          <w:szCs w:val="24"/>
        </w:rPr>
        <w:t xml:space="preserve">9</w:t>
      </w:r>
      <w:r>
        <w:rPr>
          <w:rFonts w:ascii="Times New Roman" w:hAnsi="Times New Roman"/>
          <w:color w:val="000000"/>
          <w:sz w:val="24"/>
          <w:szCs w:val="24"/>
        </w:rPr>
        <w:t xml:space="preserve">.2.</w:t>
      </w:r>
      <w:r>
        <w:rPr>
          <w:rFonts w:ascii="Times New Roman" w:hAnsi="Times New Roman"/>
          <w:color w:val="000000"/>
          <w:sz w:val="24"/>
          <w:szCs w:val="24"/>
        </w:rPr>
        <w:tab/>
        <w:t xml:space="preserve">Банк вправе в одностороннем по</w:t>
      </w:r>
      <w:r>
        <w:rPr>
          <w:rFonts w:ascii="Times New Roman" w:hAnsi="Times New Roman"/>
          <w:color w:val="000000"/>
          <w:sz w:val="24"/>
          <w:szCs w:val="24"/>
        </w:rPr>
        <w:t xml:space="preserve">рядке вносить изменения в </w:t>
      </w:r>
      <w:r>
        <w:rPr>
          <w:rFonts w:ascii="Times New Roman" w:hAnsi="Times New Roman"/>
          <w:color w:val="000000"/>
          <w:sz w:val="24"/>
          <w:szCs w:val="24"/>
        </w:rPr>
        <w:t xml:space="preserve">У</w:t>
      </w:r>
      <w:r>
        <w:rPr>
          <w:rFonts w:ascii="Times New Roman" w:hAnsi="Times New Roman"/>
          <w:color w:val="000000"/>
          <w:sz w:val="24"/>
          <w:szCs w:val="24"/>
        </w:rPr>
        <w:t xml:space="preserve">словия</w:t>
      </w:r>
      <w:r>
        <w:rPr>
          <w:rFonts w:ascii="Times New Roman" w:hAnsi="Times New Roman"/>
          <w:color w:val="000000"/>
          <w:sz w:val="24"/>
          <w:szCs w:val="24"/>
        </w:rPr>
        <w:t xml:space="preserve">,</w:t>
      </w:r>
      <w:r>
        <w:rPr>
          <w:rFonts w:ascii="Times New Roman" w:hAnsi="Times New Roman"/>
          <w:color w:val="000000"/>
          <w:sz w:val="24"/>
          <w:szCs w:val="24"/>
        </w:rPr>
        <w:t xml:space="preserve"> уведомив об этом Клиента</w:t>
      </w:r>
      <w:r>
        <w:rPr>
          <w:rFonts w:ascii="Times New Roman" w:hAnsi="Times New Roman"/>
          <w:color w:val="000000"/>
          <w:sz w:val="24"/>
          <w:szCs w:val="24"/>
        </w:rPr>
        <w:t xml:space="preserve"> в порядке и в сроки</w:t>
      </w:r>
      <w:r>
        <w:rPr>
          <w:rFonts w:ascii="Times New Roman" w:hAnsi="Times New Roman"/>
          <w:color w:val="000000"/>
          <w:sz w:val="24"/>
          <w:szCs w:val="24"/>
        </w:rPr>
        <w:t xml:space="preserve">,</w:t>
      </w:r>
      <w:r>
        <w:rPr>
          <w:rFonts w:ascii="Times New Roman" w:hAnsi="Times New Roman"/>
          <w:color w:val="000000"/>
          <w:sz w:val="24"/>
          <w:szCs w:val="24"/>
        </w:rPr>
        <w:t xml:space="preserve"> определенные пунктом </w:t>
      </w:r>
      <w:r>
        <w:rPr>
          <w:rFonts w:ascii="Times New Roman" w:hAnsi="Times New Roman"/>
          <w:color w:val="000000"/>
          <w:sz w:val="24"/>
          <w:szCs w:val="24"/>
        </w:rPr>
        <w:t xml:space="preserve">5.1.</w:t>
      </w:r>
      <w:r>
        <w:rPr>
          <w:rFonts w:ascii="Times New Roman" w:hAnsi="Times New Roman"/>
          <w:color w:val="000000"/>
          <w:sz w:val="24"/>
          <w:szCs w:val="24"/>
        </w:rPr>
        <w:t xml:space="preserve">6</w:t>
      </w:r>
      <w:r>
        <w:rPr>
          <w:rFonts w:ascii="Times New Roman" w:hAnsi="Times New Roman"/>
          <w:color w:val="000000"/>
          <w:sz w:val="24"/>
          <w:szCs w:val="24"/>
        </w:rPr>
        <w:t xml:space="preserve"> </w:t>
      </w:r>
      <w:r>
        <w:rPr>
          <w:rFonts w:ascii="Times New Roman" w:hAnsi="Times New Roman"/>
          <w:color w:val="000000"/>
          <w:sz w:val="24"/>
          <w:szCs w:val="24"/>
        </w:rPr>
        <w:t xml:space="preserve">настоящих </w:t>
      </w:r>
      <w:r>
        <w:rPr>
          <w:rFonts w:ascii="Times New Roman" w:hAnsi="Times New Roman"/>
          <w:color w:val="000000"/>
          <w:sz w:val="24"/>
          <w:szCs w:val="24"/>
        </w:rPr>
        <w:t xml:space="preserve">Условий.</w:t>
      </w:r>
      <w:r>
        <w:rPr>
          <w:rFonts w:ascii="Times New Roman" w:hAnsi="Times New Roman"/>
          <w:color w:val="000000"/>
          <w:sz w:val="24"/>
          <w:szCs w:val="24"/>
        </w:rPr>
      </w:r>
      <w:r>
        <w:rPr>
          <w:rFonts w:ascii="Times New Roman" w:hAnsi="Times New Roman"/>
          <w:color w:val="000000"/>
          <w:sz w:val="24"/>
          <w:szCs w:val="24"/>
        </w:rPr>
      </w:r>
    </w:p>
    <w:p>
      <w:pPr>
        <w:pStyle w:val="1438"/>
        <w:ind w:firstLine="709"/>
        <w:jc w:val="both"/>
        <w:spacing w:after="0" w:line="240" w:lineRule="auto"/>
        <w:tabs>
          <w:tab w:val="left" w:pos="1276" w:leader="none"/>
        </w:tabs>
        <w:rPr>
          <w:rFonts w:ascii="Times New Roman" w:hAnsi="Times New Roman"/>
          <w:color w:val="000000"/>
          <w:sz w:val="24"/>
          <w:szCs w:val="24"/>
        </w:rPr>
      </w:pPr>
      <w:r>
        <w:rPr>
          <w:rFonts w:ascii="Times New Roman" w:hAnsi="Times New Roman"/>
          <w:color w:val="000000"/>
          <w:sz w:val="24"/>
          <w:szCs w:val="24"/>
        </w:rPr>
        <w:t xml:space="preserve">9</w:t>
      </w:r>
      <w:r>
        <w:rPr>
          <w:rFonts w:ascii="Times New Roman" w:hAnsi="Times New Roman"/>
          <w:color w:val="000000"/>
          <w:sz w:val="24"/>
          <w:szCs w:val="24"/>
        </w:rPr>
        <w:t xml:space="preserve">.3.</w:t>
      </w:r>
      <w:r>
        <w:rPr>
          <w:rFonts w:ascii="Times New Roman" w:hAnsi="Times New Roman"/>
          <w:b/>
          <w:color w:val="000000"/>
          <w:sz w:val="24"/>
          <w:szCs w:val="24"/>
        </w:rPr>
        <w:tab/>
      </w:r>
      <w:r>
        <w:rPr>
          <w:rFonts w:ascii="Times New Roman" w:hAnsi="Times New Roman"/>
          <w:color w:val="000000"/>
          <w:sz w:val="24"/>
          <w:szCs w:val="24"/>
        </w:rPr>
        <w:t xml:space="preserve">Клиент вправе в любое время </w:t>
      </w:r>
      <w:r>
        <w:rPr>
          <w:rFonts w:ascii="Times New Roman" w:hAnsi="Times New Roman"/>
          <w:color w:val="000000"/>
          <w:sz w:val="24"/>
          <w:szCs w:val="24"/>
        </w:rPr>
        <w:t xml:space="preserve">в одностороннем порядке </w:t>
      </w:r>
      <w:r>
        <w:rPr>
          <w:rFonts w:ascii="Times New Roman" w:hAnsi="Times New Roman"/>
          <w:color w:val="000000"/>
          <w:sz w:val="24"/>
          <w:szCs w:val="24"/>
        </w:rPr>
        <w:t xml:space="preserve">расторгнуть </w:t>
      </w:r>
      <w:r>
        <w:rPr>
          <w:rFonts w:ascii="Times New Roman" w:hAnsi="Times New Roman"/>
          <w:color w:val="000000"/>
          <w:sz w:val="24"/>
          <w:szCs w:val="24"/>
        </w:rPr>
        <w:t xml:space="preserve">Д</w:t>
      </w:r>
      <w:r>
        <w:rPr>
          <w:rFonts w:ascii="Times New Roman" w:hAnsi="Times New Roman"/>
          <w:color w:val="000000"/>
          <w:sz w:val="24"/>
          <w:szCs w:val="24"/>
        </w:rPr>
        <w:t xml:space="preserve">оговор</w:t>
      </w:r>
      <w:r>
        <w:rPr>
          <w:rFonts w:ascii="Times New Roman" w:hAnsi="Times New Roman"/>
          <w:color w:val="000000"/>
          <w:sz w:val="24"/>
          <w:szCs w:val="24"/>
        </w:rPr>
        <w:t xml:space="preserve"> на основании письменного заявления о расторжении Договора</w:t>
      </w:r>
      <w:r>
        <w:rPr>
          <w:rFonts w:ascii="Times New Roman" w:hAnsi="Times New Roman"/>
          <w:color w:val="000000"/>
          <w:sz w:val="24"/>
          <w:szCs w:val="24"/>
        </w:rPr>
        <w:t xml:space="preserve"> (по форме Банка)</w:t>
      </w:r>
      <w:r>
        <w:rPr>
          <w:rFonts w:ascii="Times New Roman" w:hAnsi="Times New Roman"/>
          <w:color w:val="000000"/>
          <w:sz w:val="24"/>
          <w:szCs w:val="24"/>
        </w:rPr>
        <w:t xml:space="preserve">.</w:t>
      </w:r>
      <w:r>
        <w:rPr>
          <w:rFonts w:ascii="Times New Roman" w:hAnsi="Times New Roman"/>
          <w:color w:val="000000"/>
          <w:sz w:val="24"/>
          <w:szCs w:val="24"/>
        </w:rPr>
        <w:t xml:space="preserve"> </w:t>
      </w:r>
      <w:r>
        <w:rPr>
          <w:rFonts w:ascii="Times New Roman" w:hAnsi="Times New Roman"/>
          <w:color w:val="000000"/>
          <w:sz w:val="24"/>
          <w:szCs w:val="24"/>
        </w:rPr>
      </w:r>
      <w:r>
        <w:rPr>
          <w:rFonts w:ascii="Times New Roman" w:hAnsi="Times New Roman"/>
          <w:color w:val="000000"/>
          <w:sz w:val="24"/>
          <w:szCs w:val="24"/>
        </w:rPr>
      </w:r>
    </w:p>
    <w:p>
      <w:pPr>
        <w:pStyle w:val="1438"/>
        <w:ind w:firstLine="709"/>
        <w:jc w:val="both"/>
        <w:spacing w:after="0" w:line="240" w:lineRule="auto"/>
        <w:tabs>
          <w:tab w:val="left" w:pos="993" w:leader="none"/>
          <w:tab w:val="left" w:pos="1134" w:leader="none"/>
          <w:tab w:val="left" w:pos="1418" w:leader="none"/>
        </w:tabs>
        <w:rPr>
          <w:rFonts w:ascii="Times New Roman" w:hAnsi="Times New Roman"/>
          <w:sz w:val="24"/>
          <w:szCs w:val="24"/>
        </w:rPr>
      </w:pPr>
      <w:r>
        <w:rPr>
          <w:rFonts w:ascii="Times New Roman" w:hAnsi="Times New Roman"/>
          <w:sz w:val="24"/>
          <w:szCs w:val="24"/>
        </w:rPr>
        <w:t xml:space="preserve">В этом случае в течение 5-ти дней с даты подачи</w:t>
      </w:r>
      <w:r>
        <w:rPr>
          <w:rFonts w:ascii="Times New Roman" w:hAnsi="Times New Roman"/>
          <w:sz w:val="24"/>
          <w:szCs w:val="24"/>
        </w:rPr>
        <w:t xml:space="preserve"> </w:t>
      </w:r>
      <w:r>
        <w:rPr>
          <w:rFonts w:ascii="Times New Roman" w:hAnsi="Times New Roman"/>
          <w:sz w:val="24"/>
          <w:szCs w:val="24"/>
        </w:rPr>
        <w:t xml:space="preserve">заявления о расторжении Договора Клиент обязан исполнить все имеющиеся финансовые обязательства перед Банком.</w:t>
      </w:r>
      <w:r>
        <w:rPr>
          <w:rFonts w:ascii="Times New Roman" w:hAnsi="Times New Roman"/>
          <w:sz w:val="24"/>
          <w:szCs w:val="24"/>
        </w:rPr>
        <w:t xml:space="preserve"> При наличии у Клиента денежной чековой книжки, </w:t>
      </w:r>
      <w:r>
        <w:rPr>
          <w:rFonts w:ascii="Times New Roman" w:hAnsi="Times New Roman"/>
          <w:sz w:val="24"/>
          <w:szCs w:val="24"/>
        </w:rPr>
        <w:t xml:space="preserve">Клиент </w:t>
      </w:r>
      <w:r>
        <w:rPr>
          <w:rFonts w:ascii="Times New Roman" w:hAnsi="Times New Roman"/>
          <w:sz w:val="24"/>
          <w:szCs w:val="24"/>
        </w:rPr>
        <w:t xml:space="preserve">одновременно с заявлением о расторжении Договора представляет в Банк денежные чековые книжки с оставшимися неиспользованными денежными чеками и корешками.</w:t>
      </w:r>
      <w:r>
        <w:rPr>
          <w:rFonts w:ascii="Times New Roman" w:hAnsi="Times New Roman"/>
          <w:sz w:val="24"/>
          <w:szCs w:val="24"/>
        </w:rPr>
      </w:r>
      <w:r>
        <w:rPr>
          <w:rFonts w:ascii="Times New Roman" w:hAnsi="Times New Roman"/>
          <w:sz w:val="24"/>
          <w:szCs w:val="24"/>
        </w:rPr>
      </w:r>
    </w:p>
    <w:p>
      <w:pPr>
        <w:pStyle w:val="1438"/>
        <w:ind w:firstLine="709"/>
        <w:jc w:val="both"/>
        <w:spacing w:after="0" w:line="240" w:lineRule="auto"/>
        <w:tabs>
          <w:tab w:val="left" w:pos="993" w:leader="none"/>
          <w:tab w:val="left" w:pos="1134" w:leader="none"/>
          <w:tab w:val="left" w:pos="1418" w:leader="none"/>
        </w:tabs>
        <w:rPr>
          <w:rFonts w:ascii="Times New Roman" w:hAnsi="Times New Roman"/>
          <w:sz w:val="24"/>
          <w:szCs w:val="24"/>
        </w:rPr>
      </w:pPr>
      <w:r>
        <w:rPr>
          <w:rFonts w:ascii="Times New Roman" w:hAnsi="Times New Roman"/>
          <w:sz w:val="24"/>
          <w:szCs w:val="24"/>
        </w:rPr>
        <w:t xml:space="preserve">В случае применения к Клиенту мер, предусмотренных пунктом 5 статьи 7.7 Федерального закона № 115-ФЗ расторжение до</w:t>
      </w:r>
      <w:r>
        <w:rPr>
          <w:rFonts w:ascii="Times New Roman" w:hAnsi="Times New Roman"/>
          <w:sz w:val="24"/>
          <w:szCs w:val="24"/>
        </w:rPr>
        <w:t xml:space="preserve">говора не влечет за собой процедуру закрытия счета (кроме случаев, когда остаток денежных средств на Счете отсутствует). Счет закрывается в случае прекращения применения к Клиенту мер, предусмотренных пунктом 5 статьи 7.7 Федерального закона № 115-ФЗ либо </w:t>
      </w:r>
      <w:r>
        <w:rPr>
          <w:rFonts w:ascii="Times New Roman" w:hAnsi="Times New Roman"/>
          <w:bCs/>
          <w:sz w:val="24"/>
          <w:szCs w:val="24"/>
        </w:rPr>
        <w:t xml:space="preserve">после исключения такого Клиента-юридического лица/ИП/ИП ГКФХ из ЕГРЮЛ/ЕГРИП</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56"/>
        <w:jc w:val="both"/>
        <w:tabs>
          <w:tab w:val="left" w:pos="1276" w:leader="none"/>
        </w:tabs>
        <w:rPr>
          <w:lang w:val="ru-RU"/>
        </w:rPr>
      </w:pPr>
      <w:r>
        <w:rPr>
          <w:color w:val="000000"/>
          <w:lang w:val="ru-RU"/>
        </w:rPr>
        <w:t xml:space="preserve">9</w:t>
      </w:r>
      <w:r>
        <w:rPr>
          <w:color w:val="000000"/>
          <w:lang w:val="ru-RU"/>
        </w:rPr>
        <w:t xml:space="preserve">.4.</w:t>
        <w:tab/>
      </w:r>
      <w:r>
        <w:rPr>
          <w:color w:val="000000"/>
          <w:lang w:val="ru-RU"/>
        </w:rPr>
        <w:t xml:space="preserve">При отсутствии ограничений по распоряжению денежными средствами, находящимися на </w:t>
      </w:r>
      <w:r>
        <w:rPr>
          <w:color w:val="000000"/>
          <w:lang w:val="ru-RU"/>
        </w:rPr>
        <w:t xml:space="preserve">С</w:t>
      </w:r>
      <w:r>
        <w:rPr>
          <w:color w:val="000000"/>
          <w:lang w:val="ru-RU"/>
        </w:rPr>
        <w:t xml:space="preserve">чете</w:t>
      </w:r>
      <w:r>
        <w:rPr>
          <w:color w:val="000000"/>
          <w:lang w:val="ru-RU"/>
        </w:rPr>
        <w:t xml:space="preserve">,</w:t>
      </w:r>
      <w:r>
        <w:rPr>
          <w:color w:val="000000"/>
          <w:lang w:val="ru-RU"/>
        </w:rPr>
        <w:t xml:space="preserve"> </w:t>
      </w:r>
      <w:r>
        <w:rPr>
          <w:color w:val="000000"/>
        </w:rPr>
        <w:t xml:space="preserve">Банк</w:t>
      </w:r>
      <w:r>
        <w:t xml:space="preserve"> </w:t>
      </w:r>
      <w:r>
        <w:t xml:space="preserve">закрывает </w:t>
      </w:r>
      <w:r>
        <w:t xml:space="preserve">С</w:t>
      </w:r>
      <w:r>
        <w:t xml:space="preserve">чет в </w:t>
      </w:r>
      <w:r>
        <w:t xml:space="preserve">порядке, </w:t>
      </w:r>
      <w:r>
        <w:t xml:space="preserve">установленном законодательством Р</w:t>
      </w:r>
      <w:r>
        <w:rPr>
          <w:lang w:val="ru-RU"/>
        </w:rPr>
        <w:t xml:space="preserve">оссийской </w:t>
      </w:r>
      <w:r>
        <w:t xml:space="preserve">Ф</w:t>
      </w:r>
      <w:r>
        <w:rPr>
          <w:lang w:val="ru-RU"/>
        </w:rPr>
        <w:t xml:space="preserve">едерации и </w:t>
      </w:r>
      <w:r>
        <w:t xml:space="preserve">в течение 7-ми рабочих дней с даты получения заявления о расторжении Договора</w:t>
      </w:r>
      <w:r>
        <w:rPr>
          <w:lang w:val="ru-RU"/>
        </w:rPr>
        <w:t xml:space="preserve"> </w:t>
      </w:r>
      <w:r>
        <w:rPr>
          <w:lang w:val="ru-RU"/>
        </w:rPr>
        <w:t xml:space="preserve">осуществляет выдачу остатка денежных средств, находящи</w:t>
      </w:r>
      <w:r>
        <w:rPr>
          <w:lang w:val="ru-RU"/>
        </w:rPr>
        <w:t xml:space="preserve">х</w:t>
      </w:r>
      <w:r>
        <w:rPr>
          <w:lang w:val="ru-RU"/>
        </w:rPr>
        <w:t xml:space="preserve">ся на</w:t>
      </w:r>
      <w:r>
        <w:rPr>
          <w:lang w:val="ru-RU"/>
        </w:rPr>
        <w:t xml:space="preserve"> Счете </w:t>
      </w:r>
      <w:r>
        <w:rPr>
          <w:lang w:val="ru-RU"/>
        </w:rPr>
        <w:t xml:space="preserve">либо </w:t>
      </w:r>
      <w:r>
        <w:rPr>
          <w:lang w:val="ru-RU"/>
        </w:rPr>
        <w:t xml:space="preserve">перечисляет</w:t>
      </w:r>
      <w:r>
        <w:rPr>
          <w:lang w:val="ru-RU"/>
        </w:rPr>
        <w:t xml:space="preserve"> денежные средства</w:t>
      </w:r>
      <w:r>
        <w:rPr>
          <w:lang w:val="ru-RU"/>
        </w:rPr>
        <w:t xml:space="preserve"> </w:t>
      </w:r>
      <w:r>
        <w:rPr>
          <w:lang w:val="ru-RU"/>
        </w:rPr>
        <w:t xml:space="preserve">по реквизитам, указанным </w:t>
      </w:r>
      <w:r>
        <w:t xml:space="preserve">Клиент</w:t>
      </w:r>
      <w:r>
        <w:rPr>
          <w:lang w:val="ru-RU"/>
        </w:rPr>
        <w:t xml:space="preserve">ом в заявлении о расторжении Договора</w:t>
      </w:r>
      <w:r>
        <w:rPr>
          <w:lang w:val="ru-RU"/>
        </w:rPr>
        <w:t xml:space="preserve">.</w:t>
      </w:r>
      <w:r>
        <w:rPr>
          <w:lang w:val="ru-RU"/>
        </w:rPr>
      </w:r>
      <w:r>
        <w:rPr>
          <w:lang w:val="ru-RU"/>
        </w:rPr>
      </w:r>
    </w:p>
    <w:p>
      <w:pPr>
        <w:pStyle w:val="1456"/>
        <w:jc w:val="both"/>
        <w:tabs>
          <w:tab w:val="left" w:pos="1276" w:leader="none"/>
        </w:tabs>
        <w:rPr>
          <w:lang w:val="ru-RU"/>
        </w:rPr>
      </w:pPr>
      <w:r>
        <w:t xml:space="preserve">В случае применения к Клиенту мер, предусмотренных пунктом 5 статьи 7.7 Федерального закона № 115-ФЗ Банк н</w:t>
      </w:r>
      <w:r>
        <w:t xml:space="preserve">е выда</w:t>
      </w:r>
      <w:r>
        <w:t xml:space="preserve">ет</w:t>
      </w:r>
      <w:r>
        <w:t xml:space="preserve"> остаток денежных средств со Счета, либо не </w:t>
      </w:r>
      <w:r>
        <w:t xml:space="preserve">перечисляет денежные средства по реквизитам, указанным Клиентом в заявлении о расторжении Договора, за исключением</w:t>
      </w:r>
      <w:r>
        <w:t xml:space="preserve"> случа</w:t>
      </w:r>
      <w:r>
        <w:t xml:space="preserve">я</w:t>
      </w:r>
      <w:r>
        <w:t xml:space="preserve">, когда операция по </w:t>
      </w:r>
      <w:r>
        <w:t xml:space="preserve">перечислению</w:t>
      </w:r>
      <w:r>
        <w:t xml:space="preserve"> денежных средств со Счета или выдача </w:t>
      </w:r>
      <w:r>
        <w:t xml:space="preserve">остатка денежных средств </w:t>
      </w:r>
      <w:r>
        <w:t xml:space="preserve">осуществляется при проведении в отношении </w:t>
      </w:r>
      <w:r>
        <w:t xml:space="preserve">Клиента</w:t>
      </w:r>
      <w:r>
        <w:t xml:space="preserve"> процедур, применяемых в деле о банкротстве, если проведение данной операции допускается в ходе соответствующей процедуры</w:t>
      </w:r>
      <w:r>
        <w:rPr>
          <w:bCs/>
        </w:rPr>
        <w:t xml:space="preserve">, а также случая, предусмотренного абзацем десятым пункта 6 статьи 7.7 Федерального закона № 115-ФЗ.</w:t>
      </w:r>
      <w:r>
        <w:rPr>
          <w:lang w:val="ru-RU"/>
        </w:rPr>
      </w:r>
      <w:r>
        <w:rPr>
          <w:lang w:val="ru-RU"/>
        </w:rPr>
      </w:r>
    </w:p>
    <w:p>
      <w:pPr>
        <w:pStyle w:val="1456"/>
        <w:jc w:val="both"/>
        <w:tabs>
          <w:tab w:val="left" w:pos="1276" w:leader="none"/>
        </w:tabs>
        <w:rPr>
          <w:lang w:val="ru-RU"/>
        </w:rPr>
      </w:pPr>
      <w:r>
        <w:t xml:space="preserve">Применение </w:t>
      </w:r>
      <w:r>
        <w:rPr>
          <w:lang w:val="ru-RU"/>
        </w:rPr>
        <w:t xml:space="preserve">Банком </w:t>
      </w:r>
      <w:r>
        <w:t xml:space="preserve">мер по замораживанию (блокированию) денежных средств или иного имущества в соответствии с </w:t>
      </w:r>
      <w:r>
        <w:fldChar w:fldCharType="begin"/>
      </w:r>
      <w:r>
        <w:instrText xml:space="preserve">HYPERLINK https://login.consultant.ru/link/?req=doc&amp;base=LAW&amp;n=477378&amp;dst=298 </w:instrText>
      </w:r>
      <w:r>
        <w:fldChar w:fldCharType="separate"/>
      </w:r>
      <w:r>
        <w:t xml:space="preserve">подпунктом 6 пункта 1</w:t>
      </w:r>
      <w:r>
        <w:fldChar w:fldCharType="end"/>
      </w:r>
      <w:r>
        <w:t xml:space="preserve"> статьи 7 и </w:t>
      </w:r>
      <w:r>
        <w:fldChar w:fldCharType="begin"/>
      </w:r>
      <w:r>
        <w:instrText xml:space="preserve">HYPERLINK https://login.consultant.ru/link/?req=doc&amp;base=LAW&amp;n=477378&amp;dst=836 </w:instrText>
      </w:r>
      <w:r>
        <w:fldChar w:fldCharType="separate"/>
      </w:r>
      <w:r>
        <w:t xml:space="preserve">пунктом 2 статьи 7.5</w:t>
      </w:r>
      <w:r>
        <w:fldChar w:fldCharType="end"/>
      </w:r>
      <w:r>
        <w:t xml:space="preserve"> Федерального закона № 115-ФЗ, приостановление операций в соответствии с </w:t>
      </w:r>
      <w:r>
        <w:fldChar w:fldCharType="begin"/>
      </w:r>
      <w:r>
        <w:instrText xml:space="preserve">HYPERLINK https://login.consultant.ru/link/?req=doc&amp;base=LAW&amp;n=477378&amp;dst=100344 </w:instrText>
      </w:r>
      <w:r>
        <w:fldChar w:fldCharType="separate"/>
      </w:r>
      <w:r>
        <w:t xml:space="preserve">пунктом 10</w:t>
      </w:r>
      <w:r>
        <w:fldChar w:fldCharType="end"/>
      </w:r>
      <w:r>
        <w:t xml:space="preserve"> статьи 7 и </w:t>
      </w:r>
      <w:r>
        <w:fldChar w:fldCharType="begin"/>
      </w:r>
      <w:r>
        <w:instrText xml:space="preserve">HYPERLINK https://login.consultant.ru/link/?req=doc&amp;base=LAW&amp;n=477378&amp;dst=844 </w:instrText>
      </w:r>
      <w:r>
        <w:fldChar w:fldCharType="separate"/>
      </w:r>
      <w:r>
        <w:t xml:space="preserve">пунктом 5 статьи 7.5</w:t>
      </w:r>
      <w:r>
        <w:fldChar w:fldCharType="end"/>
      </w:r>
      <w:r>
        <w:t xml:space="preserve"> Федерального закона № 115-ФЗ, отказ от совершения операций</w:t>
      </w:r>
      <w:r>
        <w:rPr>
          <w:lang w:val="ru-RU"/>
        </w:rPr>
        <w:t xml:space="preserve">, в том числе</w:t>
      </w:r>
      <w:r>
        <w:t xml:space="preserve"> </w:t>
      </w:r>
      <w:r>
        <w:rPr>
          <w:lang w:val="ru-RU"/>
        </w:rPr>
        <w:t xml:space="preserve">от совершения операций на основании </w:t>
      </w:r>
      <w:r>
        <w:t xml:space="preserve">распоряжени</w:t>
      </w:r>
      <w:r>
        <w:rPr>
          <w:lang w:val="ru-RU"/>
        </w:rPr>
        <w:t xml:space="preserve">я</w:t>
      </w:r>
      <w:r>
        <w:t xml:space="preserve"> Клиента</w:t>
      </w:r>
      <w:r>
        <w:rPr>
          <w:lang w:val="ru-RU"/>
        </w:rPr>
        <w:t xml:space="preserve"> и</w:t>
      </w:r>
      <w:r>
        <w:t xml:space="preserve"> отказ от совершения операции по зачислению денежных средств на Счет Клиента</w:t>
      </w:r>
      <w:r>
        <w:rPr>
          <w:lang w:val="ru-RU"/>
        </w:rPr>
        <w:t xml:space="preserve">,</w:t>
      </w:r>
      <w:r>
        <w:t xml:space="preserve"> в соответствии с </w:t>
      </w:r>
      <w:r>
        <w:fldChar w:fldCharType="begin"/>
      </w:r>
      <w:r>
        <w:instrText xml:space="preserve">HYPERLINK https://login.consultant.ru/link/?req=doc&amp;base=LAW&amp;n=477378&amp;dst=302 </w:instrText>
      </w:r>
      <w:r>
        <w:fldChar w:fldCharType="separate"/>
      </w:r>
      <w:r>
        <w:t xml:space="preserve">пунктом 11</w:t>
      </w:r>
      <w:r>
        <w:fldChar w:fldCharType="end"/>
      </w:r>
      <w:r>
        <w:t xml:space="preserve"> статьи 7 Федерального закона № 115-ФЗ не являются основаниями для возникновения гражданско-правовой ответственности </w:t>
      </w:r>
      <w:r>
        <w:rPr>
          <w:lang w:val="ru-RU"/>
        </w:rPr>
        <w:t xml:space="preserve">Банка</w:t>
      </w:r>
      <w:r>
        <w:t xml:space="preserve">.</w:t>
      </w:r>
      <w:r>
        <w:rPr>
          <w:lang w:val="ru-RU"/>
        </w:rPr>
      </w:r>
      <w:r>
        <w:rPr>
          <w:lang w:val="ru-RU"/>
        </w:rPr>
      </w:r>
    </w:p>
    <w:p>
      <w:pPr>
        <w:pStyle w:val="1456"/>
        <w:jc w:val="both"/>
        <w:tabs>
          <w:tab w:val="left" w:pos="1276" w:leader="none"/>
        </w:tabs>
        <w:rPr>
          <w:lang w:val="ru-RU"/>
        </w:rPr>
      </w:pPr>
      <w:r>
        <w:rPr>
          <w:lang w:val="ru-RU"/>
        </w:rPr>
        <w:t xml:space="preserve">9</w:t>
      </w:r>
      <w:r>
        <w:rPr>
          <w:lang w:val="ru-RU"/>
        </w:rPr>
        <w:t xml:space="preserve">.5.</w:t>
        <w:tab/>
        <w:t xml:space="preserve">При наличии ограничений по распоряжению денежными средствами, находящимися на Счете и наличии денежных средств на Счете</w:t>
      </w:r>
      <w:r>
        <w:rPr>
          <w:lang w:val="ru-RU"/>
        </w:rPr>
        <w:t xml:space="preserve">, Счет не подлежит закрытию, до отмены соответствующих ограничений. Закрытие </w:t>
      </w:r>
      <w:r>
        <w:rPr>
          <w:lang w:val="ru-RU"/>
        </w:rPr>
        <w:t xml:space="preserve">С</w:t>
      </w:r>
      <w:r>
        <w:rPr>
          <w:lang w:val="ru-RU"/>
        </w:rPr>
        <w:t xml:space="preserve">чета производится после отмены ограничений </w:t>
      </w:r>
      <w:r>
        <w:rPr>
          <w:lang w:val="ru-RU"/>
        </w:rPr>
        <w:t xml:space="preserve">не позднее</w:t>
      </w:r>
      <w:r>
        <w:rPr>
          <w:lang w:val="ru-RU"/>
        </w:rPr>
        <w:t xml:space="preserve"> рабочего </w:t>
      </w:r>
      <w:r>
        <w:rPr>
          <w:lang w:val="ru-RU"/>
        </w:rPr>
        <w:t xml:space="preserve">дня, следующего за днем</w:t>
      </w:r>
      <w:r>
        <w:rPr>
          <w:lang w:val="ru-RU"/>
        </w:rPr>
        <w:t xml:space="preserve"> списания денежных средств по реквизитам указанным Клиентом в заявлении о расторжении Договора.</w:t>
      </w:r>
      <w:r>
        <w:rPr>
          <w:lang w:val="ru-RU"/>
        </w:rPr>
      </w:r>
      <w:r>
        <w:rPr>
          <w:lang w:val="ru-RU"/>
        </w:rPr>
      </w:r>
    </w:p>
    <w:p>
      <w:pPr>
        <w:pStyle w:val="1456"/>
        <w:jc w:val="both"/>
        <w:tabs>
          <w:tab w:val="left" w:pos="1276" w:leader="none"/>
        </w:tabs>
        <w:rPr>
          <w:lang w:val="ru-RU"/>
        </w:rPr>
      </w:pPr>
      <w:r>
        <w:rPr>
          <w:lang w:val="ru-RU"/>
        </w:rPr>
        <w:t xml:space="preserve">9</w:t>
      </w:r>
      <w:r>
        <w:rPr>
          <w:lang w:val="ru-RU"/>
        </w:rPr>
        <w:t xml:space="preserve">.6.</w:t>
        <w:tab/>
        <w:t xml:space="preserve">При наличии ограничений по распоряжению денежными средствами на Счете и отсутствии денежных средств на Счете, Сч</w:t>
      </w:r>
      <w:r>
        <w:rPr>
          <w:lang w:val="ru-RU"/>
        </w:rPr>
        <w:t xml:space="preserve">ет закрывается не позднее рабочего дня, следующего за днем прекращения Договора.</w:t>
      </w:r>
      <w:r>
        <w:rPr>
          <w:lang w:val="ru-RU"/>
        </w:rPr>
      </w:r>
      <w:r>
        <w:rPr>
          <w:lang w:val="ru-RU"/>
        </w:rPr>
      </w:r>
    </w:p>
    <w:p>
      <w:pPr>
        <w:pStyle w:val="1456"/>
        <w:jc w:val="both"/>
      </w:pPr>
      <w:r>
        <w:t xml:space="preserve">9.7. При наличии действующего Договора о выпуске и обслуживании бизнес-карты </w:t>
        <w:br w:type="textWrapping" w:clear="all"/>
        <w:t xml:space="preserve">к расчетному счету:</w:t>
      </w:r>
      <w:r/>
    </w:p>
    <w:p>
      <w:pPr>
        <w:pStyle w:val="1456"/>
        <w:jc w:val="both"/>
      </w:pPr>
      <w:r>
        <w:t xml:space="preserve">9.7.1. Кл</w:t>
      </w:r>
      <w:r>
        <w:t xml:space="preserve">иент не позднее </w:t>
      </w:r>
      <w:r>
        <w:t xml:space="preserve">30 (тридцати)</w:t>
      </w:r>
      <w:r>
        <w:t xml:space="preserve"> календарных дней до даты направления </w:t>
        <w:br w:type="textWrapping" w:clear="all"/>
      </w:r>
      <w:r>
        <w:t xml:space="preserve">в Подразделение Банка</w:t>
      </w:r>
      <w:r>
        <w:t xml:space="preserve"> </w:t>
      </w:r>
      <w:r>
        <w:t xml:space="preserve">заявления о расторжении Дог</w:t>
      </w:r>
      <w:r>
        <w:t xml:space="preserve">овора и Заявления о расторжении Договора о выпуске и обслуживании бизнес-карты к расчетному счету возвращает в Банк все выпущенные к Счету бизнес-карты, оформляет и передает в Банк Заявление о прекращении действия бизнес-карт АО «Россельхозбанк» (по форме </w:t>
      </w:r>
      <w:r>
        <w:t xml:space="preserve">Банка). При невозможности возврата бизнес-карт оформляет Заявление об утрате бизнес-карты АО «Россельхозбанк». Заявление </w:t>
        <w:br/>
        <w:t xml:space="preserve">об утрате бизнес-карты АО «Россельхозбанк» не оформляется в случае, если с момента истечения срока действия бизнес-карты прошло более </w:t>
      </w:r>
      <w:r>
        <w:t xml:space="preserve">30 (тридцати)</w:t>
      </w:r>
      <w:r>
        <w:t xml:space="preserve"> календарных дней</w:t>
      </w:r>
      <w:r>
        <w:t xml:space="preserve">.</w:t>
      </w:r>
      <w:r/>
    </w:p>
    <w:p>
      <w:pPr>
        <w:pStyle w:val="1456"/>
        <w:jc w:val="both"/>
        <w:tabs>
          <w:tab w:val="left" w:pos="1276" w:leader="none"/>
        </w:tabs>
      </w:pPr>
      <w:r>
        <w:t xml:space="preserve">9.7.2. Клиент по истечении срока, установленного пунктом 9.7.1 настоящих Условий, оформляет и передает в</w:t>
      </w:r>
      <w:r>
        <w:t xml:space="preserve"> </w:t>
      </w:r>
      <w:r>
        <w:t xml:space="preserve">Подразделение</w:t>
      </w:r>
      <w:r>
        <w:t xml:space="preserve"> Банк</w:t>
      </w:r>
      <w:r>
        <w:rPr>
          <w:lang w:val="ru-RU"/>
        </w:rPr>
        <w:t xml:space="preserve">а</w:t>
      </w:r>
      <w:r>
        <w:t xml:space="preserve"> заявление о расторжении Договора и Заявлени</w:t>
      </w:r>
      <w:r>
        <w:t xml:space="preserve">е о расторжении Договора о выпуске и обслуживании бизнес-карты к расчетному счету. Банк принимает заявление о расторжении Договора и Заявление о расторжении Договора о выпуске и обслуживании бизнес-карты к расчетному счету при выполнении следующих условий:</w:t>
      </w:r>
      <w:r/>
    </w:p>
    <w:p>
      <w:pPr>
        <w:pStyle w:val="1456"/>
        <w:numPr>
          <w:ilvl w:val="0"/>
          <w:numId w:val="23"/>
        </w:numPr>
        <w:ind w:left="0" w:firstLine="709"/>
        <w:jc w:val="both"/>
        <w:tabs>
          <w:tab w:val="left" w:pos="993" w:leader="none"/>
        </w:tabs>
      </w:pPr>
      <w:r>
        <w:t xml:space="preserve">урегулирования расчетов по Договору о выпуске и обслуживании бизнес-карты </w:t>
        <w:br w:type="textWrapping" w:clear="all"/>
        <w:t xml:space="preserve">к расчетному счету;</w:t>
      </w:r>
      <w:r/>
    </w:p>
    <w:p>
      <w:pPr>
        <w:pStyle w:val="1456"/>
        <w:numPr>
          <w:ilvl w:val="0"/>
          <w:numId w:val="23"/>
        </w:numPr>
        <w:ind w:left="0" w:firstLine="709"/>
        <w:jc w:val="both"/>
        <w:tabs>
          <w:tab w:val="left" w:pos="993" w:leader="none"/>
        </w:tabs>
      </w:pPr>
      <w:r>
        <w:t xml:space="preserve">урегулирования в полном объеме всех споров, касающихся исполнения Договора о выпуске и обслуживании бизнес-карты к расчетному счету,</w:t>
      </w:r>
      <w:r/>
    </w:p>
    <w:p>
      <w:pPr>
        <w:pStyle w:val="1456"/>
        <w:numPr>
          <w:ilvl w:val="0"/>
          <w:numId w:val="23"/>
        </w:numPr>
        <w:ind w:left="0" w:firstLine="709"/>
        <w:jc w:val="both"/>
        <w:tabs>
          <w:tab w:val="left" w:pos="993" w:leader="none"/>
        </w:tabs>
      </w:pPr>
      <w:r>
        <w:t xml:space="preserve">возврата в Банк всех выпущенных к Счету бизнес-карт или оформления Заявления об утрате бизнес-карты АО «Россельхозбанк» в случае ее утраты.</w:t>
      </w:r>
      <w:r/>
    </w:p>
    <w:p>
      <w:pPr>
        <w:pStyle w:val="1456"/>
        <w:jc w:val="both"/>
        <w:tabs>
          <w:tab w:val="left" w:pos="1276" w:leader="none"/>
        </w:tabs>
      </w:pPr>
      <w:r>
        <w:t xml:space="preserve">9.7.3. Договор и Договор о вып</w:t>
      </w:r>
      <w:r>
        <w:t xml:space="preserve">уске и обслуживании бизнес-карты к расчетному счету считаются расторгнутыми не позднее 7 (семи) календарных дней после получения заявления о расторжении Договора и Заявления о расторжении Договора о выпуске и обслуживании бизнес-карты к расчетному счету и:</w:t>
      </w:r>
      <w:r/>
    </w:p>
    <w:p>
      <w:pPr>
        <w:pStyle w:val="1456"/>
        <w:numPr>
          <w:ilvl w:val="0"/>
          <w:numId w:val="23"/>
        </w:numPr>
        <w:ind w:left="0" w:firstLine="709"/>
        <w:jc w:val="both"/>
        <w:tabs>
          <w:tab w:val="left" w:pos="993" w:leader="none"/>
        </w:tabs>
      </w:pPr>
      <w:r>
        <w:t xml:space="preserve">после сдачи в Банк Клиентом всех выданных Держателям бизнес-карт (оформления Заявления об утрате бизнес-карты АО «Россельхозбанк») в сроки, установленные пунктом 9.7.1 настоящих Условий,</w:t>
      </w:r>
      <w:r/>
    </w:p>
    <w:p>
      <w:pPr>
        <w:pStyle w:val="1456"/>
        <w:jc w:val="both"/>
        <w:tabs>
          <w:tab w:val="left" w:pos="993" w:leader="none"/>
        </w:tabs>
      </w:pPr>
      <w:r>
        <w:t xml:space="preserve">либо</w:t>
      </w:r>
      <w:r/>
    </w:p>
    <w:p>
      <w:pPr>
        <w:pStyle w:val="1456"/>
        <w:numPr>
          <w:ilvl w:val="0"/>
          <w:numId w:val="24"/>
        </w:numPr>
        <w:ind w:left="0" w:firstLine="709"/>
        <w:jc w:val="both"/>
        <w:tabs>
          <w:tab w:val="left" w:pos="993" w:leader="none"/>
        </w:tabs>
        <w:rPr>
          <w:lang w:val="ru-RU"/>
        </w:rPr>
      </w:pPr>
      <w:r>
        <w:rPr>
          <w:lang w:val="ru-RU"/>
        </w:rPr>
        <w:t xml:space="preserve">после истечения срока действия всех бизнес-карт, выпущенных к Счету, </w:t>
        <w:br w:type="textWrapping" w:clear="all"/>
        <w:t xml:space="preserve">если бизнес-карты не возвращены в Банк и Клиентом не оформлено Заявление об утрате </w:t>
        <w:br w:type="textWrapping" w:clear="all"/>
        <w:t xml:space="preserve">бизнес-карты АО «Россельхозбанк».</w:t>
      </w:r>
      <w:r>
        <w:rPr>
          <w:lang w:val="ru-RU"/>
        </w:rPr>
      </w:r>
      <w:r>
        <w:rPr>
          <w:lang w:val="ru-RU"/>
        </w:rPr>
      </w:r>
    </w:p>
    <w:p>
      <w:pPr>
        <w:pStyle w:val="1438"/>
        <w:ind w:firstLine="709"/>
        <w:jc w:val="both"/>
        <w:spacing w:after="0" w:line="240" w:lineRule="auto"/>
        <w:tabs>
          <w:tab w:val="left" w:pos="1276" w:leader="none"/>
        </w:tabs>
        <w:rPr>
          <w:rFonts w:ascii="Times New Roman" w:hAnsi="Times New Roman"/>
          <w:color w:val="000000"/>
          <w:sz w:val="24"/>
          <w:szCs w:val="24"/>
        </w:rPr>
      </w:pPr>
      <w:r>
        <w:rPr>
          <w:rFonts w:ascii="Times New Roman" w:hAnsi="Times New Roman"/>
          <w:color w:val="000000"/>
          <w:sz w:val="24"/>
          <w:szCs w:val="24"/>
        </w:rPr>
        <w:t xml:space="preserve">9</w:t>
      </w:r>
      <w:r>
        <w:rPr>
          <w:rFonts w:ascii="Times New Roman" w:hAnsi="Times New Roman"/>
          <w:color w:val="000000"/>
          <w:sz w:val="24"/>
          <w:szCs w:val="24"/>
        </w:rPr>
        <w:t xml:space="preserve">.</w:t>
      </w:r>
      <w:r>
        <w:rPr>
          <w:rFonts w:ascii="Times New Roman" w:hAnsi="Times New Roman"/>
          <w:color w:val="000000"/>
          <w:sz w:val="24"/>
          <w:szCs w:val="24"/>
        </w:rPr>
        <w:t xml:space="preserve">8</w:t>
      </w:r>
      <w:r>
        <w:rPr>
          <w:rFonts w:ascii="Times New Roman" w:hAnsi="Times New Roman"/>
          <w:color w:val="000000"/>
          <w:sz w:val="24"/>
          <w:szCs w:val="24"/>
        </w:rPr>
        <w:t xml:space="preserve">.</w:t>
      </w:r>
      <w:r>
        <w:rPr>
          <w:rFonts w:ascii="Times New Roman" w:hAnsi="Times New Roman"/>
          <w:color w:val="000000"/>
          <w:sz w:val="24"/>
          <w:szCs w:val="24"/>
        </w:rPr>
        <w:tab/>
      </w:r>
      <w:r>
        <w:rPr>
          <w:rFonts w:ascii="Times New Roman" w:hAnsi="Times New Roman"/>
          <w:color w:val="000000"/>
          <w:sz w:val="24"/>
          <w:szCs w:val="24"/>
        </w:rPr>
        <w:t xml:space="preserve">Банк вправе в одностороннем </w:t>
      </w:r>
      <w:r>
        <w:rPr>
          <w:rFonts w:ascii="Times New Roman" w:hAnsi="Times New Roman"/>
          <w:color w:val="000000"/>
          <w:sz w:val="24"/>
          <w:szCs w:val="24"/>
        </w:rPr>
        <w:t xml:space="preserve">внесудебном </w:t>
      </w:r>
      <w:r>
        <w:rPr>
          <w:rFonts w:ascii="Times New Roman" w:hAnsi="Times New Roman"/>
          <w:color w:val="000000"/>
          <w:sz w:val="24"/>
          <w:szCs w:val="24"/>
        </w:rPr>
        <w:t xml:space="preserve">порядке расторгнуть Договор </w:t>
      </w:r>
      <w:r>
        <w:rPr>
          <w:rFonts w:ascii="Times New Roman" w:hAnsi="Times New Roman"/>
          <w:color w:val="000000"/>
          <w:sz w:val="24"/>
          <w:szCs w:val="24"/>
        </w:rPr>
        <w:t xml:space="preserve">в случаях и </w:t>
      </w:r>
      <w:r>
        <w:rPr>
          <w:rFonts w:ascii="Times New Roman" w:hAnsi="Times New Roman"/>
          <w:color w:val="000000"/>
          <w:sz w:val="24"/>
          <w:szCs w:val="24"/>
        </w:rPr>
        <w:t xml:space="preserve">в порядке</w:t>
      </w:r>
      <w:r>
        <w:rPr>
          <w:rFonts w:ascii="Times New Roman" w:hAnsi="Times New Roman"/>
          <w:color w:val="000000"/>
          <w:sz w:val="24"/>
          <w:szCs w:val="24"/>
        </w:rPr>
        <w:t xml:space="preserve">, установленн</w:t>
      </w:r>
      <w:r>
        <w:rPr>
          <w:rFonts w:ascii="Times New Roman" w:hAnsi="Times New Roman"/>
          <w:color w:val="000000"/>
          <w:sz w:val="24"/>
          <w:szCs w:val="24"/>
        </w:rPr>
        <w:t xml:space="preserve">ых</w:t>
      </w:r>
      <w:r>
        <w:rPr>
          <w:rFonts w:ascii="Times New Roman" w:hAnsi="Times New Roman"/>
          <w:color w:val="000000"/>
          <w:sz w:val="24"/>
          <w:szCs w:val="24"/>
        </w:rPr>
        <w:t xml:space="preserve"> законодательством Р</w:t>
      </w:r>
      <w:r>
        <w:rPr>
          <w:rFonts w:ascii="Times New Roman" w:hAnsi="Times New Roman"/>
          <w:color w:val="000000"/>
          <w:sz w:val="24"/>
          <w:szCs w:val="24"/>
        </w:rPr>
        <w:t xml:space="preserve">оссийской Федерации</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1438"/>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w:t>
        <w:tab/>
      </w:r>
      <w:r>
        <w:rPr>
          <w:rFonts w:ascii="Times New Roman" w:hAnsi="Times New Roman"/>
          <w:color w:val="000000"/>
          <w:sz w:val="24"/>
          <w:szCs w:val="24"/>
        </w:rPr>
        <w:t xml:space="preserve">при отсутствии в течение двух лет операций по Счету. Договор будет считаться расторгнутым по истечении двух месяцев со дня направления Банком Клиенту письменного уведомления о расторжении Договора</w:t>
      </w:r>
      <w:r>
        <w:rPr>
          <w:rFonts w:ascii="Times New Roman" w:hAnsi="Times New Roman"/>
          <w:color w:val="000000"/>
          <w:sz w:val="24"/>
          <w:szCs w:val="24"/>
        </w:rPr>
        <w:t xml:space="preserve"> с направлением уведомления Клиенту в соответствии с действующим законодательством Российской Федерации в порядке, установленном пунктом 2.10 настоящих Условий</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1438"/>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w:t>
        <w:tab/>
      </w:r>
      <w:r>
        <w:rPr>
          <w:rFonts w:ascii="Times New Roman" w:hAnsi="Times New Roman"/>
          <w:color w:val="000000"/>
          <w:sz w:val="24"/>
          <w:szCs w:val="24"/>
        </w:rPr>
        <w:t xml:space="preserve">в случае принятия Банком в течение календарного года двух и более решений об отказе в совершении операции на основании распоряжения Клиента о совершении операции по Счету в соответствии с требованиями Федерального закона № 115-ФЗ.</w:t>
      </w:r>
      <w:r>
        <w:rPr>
          <w:rFonts w:ascii="Times New Roman" w:hAnsi="Times New Roman"/>
          <w:color w:val="000000"/>
          <w:sz w:val="24"/>
          <w:szCs w:val="24"/>
        </w:rPr>
      </w:r>
      <w:r>
        <w:rPr>
          <w:rFonts w:ascii="Times New Roman" w:hAnsi="Times New Roman"/>
          <w:color w:val="000000"/>
          <w:sz w:val="24"/>
          <w:szCs w:val="24"/>
        </w:rPr>
      </w:r>
    </w:p>
    <w:p>
      <w:pPr>
        <w:pStyle w:val="1438"/>
        <w:ind w:firstLine="709"/>
        <w:jc w:val="both"/>
        <w:spacing w:after="0" w:line="240" w:lineRule="auto"/>
        <w:tabs>
          <w:tab w:val="left" w:pos="0" w:leader="none"/>
          <w:tab w:val="left" w:pos="567" w:leader="none"/>
          <w:tab w:val="left" w:pos="1276" w:leader="none"/>
        </w:tabs>
        <w:rPr>
          <w:rFonts w:ascii="Times New Roman" w:hAnsi="Times New Roman"/>
          <w:color w:val="000000"/>
          <w:sz w:val="24"/>
          <w:szCs w:val="24"/>
        </w:rPr>
      </w:pPr>
      <w:r>
        <w:rPr>
          <w:rFonts w:ascii="Times New Roman" w:hAnsi="Times New Roman"/>
          <w:color w:val="000000"/>
          <w:sz w:val="24"/>
          <w:szCs w:val="24"/>
        </w:rPr>
        <w:t xml:space="preserve">9</w:t>
      </w:r>
      <w:r>
        <w:rPr>
          <w:rFonts w:ascii="Times New Roman" w:hAnsi="Times New Roman"/>
          <w:color w:val="000000"/>
          <w:sz w:val="24"/>
          <w:szCs w:val="24"/>
        </w:rPr>
        <w:t xml:space="preserve">.</w:t>
      </w:r>
      <w:r>
        <w:rPr>
          <w:rFonts w:ascii="Times New Roman" w:hAnsi="Times New Roman"/>
          <w:color w:val="000000"/>
          <w:sz w:val="24"/>
          <w:szCs w:val="24"/>
        </w:rPr>
        <w:t xml:space="preserve">9</w:t>
      </w:r>
      <w:r>
        <w:rPr>
          <w:rFonts w:ascii="Times New Roman" w:hAnsi="Times New Roman"/>
          <w:color w:val="000000"/>
          <w:sz w:val="24"/>
          <w:szCs w:val="24"/>
        </w:rPr>
        <w:t xml:space="preserve">.</w:t>
      </w:r>
      <w:r>
        <w:rPr>
          <w:rFonts w:ascii="Times New Roman" w:hAnsi="Times New Roman"/>
          <w:color w:val="000000"/>
          <w:sz w:val="24"/>
          <w:szCs w:val="24"/>
        </w:rPr>
        <w:tab/>
      </w:r>
      <w:r>
        <w:rPr>
          <w:rFonts w:ascii="Times New Roman" w:hAnsi="Times New Roman"/>
          <w:color w:val="000000"/>
          <w:sz w:val="24"/>
          <w:szCs w:val="24"/>
        </w:rPr>
        <w:t xml:space="preserve">Договор может быть расторгнут</w:t>
      </w:r>
      <w:r>
        <w:rPr>
          <w:rFonts w:ascii="Times New Roman" w:hAnsi="Times New Roman"/>
          <w:color w:val="000000"/>
          <w:sz w:val="24"/>
          <w:szCs w:val="24"/>
        </w:rPr>
        <w:t xml:space="preserve"> в случаях и в порядке, установленных законодательст</w:t>
      </w:r>
      <w:r>
        <w:rPr>
          <w:rFonts w:ascii="Times New Roman" w:hAnsi="Times New Roman"/>
          <w:color w:val="000000"/>
          <w:sz w:val="24"/>
          <w:szCs w:val="24"/>
        </w:rPr>
        <w:t xml:space="preserve">в</w:t>
      </w:r>
      <w:r>
        <w:rPr>
          <w:rFonts w:ascii="Times New Roman" w:hAnsi="Times New Roman"/>
          <w:color w:val="000000"/>
          <w:sz w:val="24"/>
          <w:szCs w:val="24"/>
        </w:rPr>
        <w:t xml:space="preserve">ом Российской Федерации</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1438"/>
        <w:ind w:firstLine="709"/>
        <w:jc w:val="both"/>
        <w:spacing w:after="0" w:line="240" w:lineRule="auto"/>
        <w:tabs>
          <w:tab w:val="left" w:pos="0" w:leader="none"/>
          <w:tab w:val="left" w:pos="567" w:leader="none"/>
          <w:tab w:val="left" w:pos="1276" w:leader="none"/>
        </w:tabs>
        <w:rPr>
          <w:rFonts w:ascii="Times New Roman" w:hAnsi="Times New Roman"/>
          <w:color w:val="000000"/>
          <w:sz w:val="24"/>
          <w:szCs w:val="24"/>
        </w:rPr>
      </w:pPr>
      <w:r>
        <w:rPr>
          <w:rFonts w:ascii="Times New Roman" w:hAnsi="Times New Roman"/>
          <w:color w:val="000000"/>
          <w:sz w:val="24"/>
          <w:szCs w:val="24"/>
        </w:rPr>
        <w:t xml:space="preserve">-</w:t>
        <w:tab/>
      </w:r>
      <w:r>
        <w:rPr>
          <w:rFonts w:ascii="Times New Roman" w:hAnsi="Times New Roman"/>
          <w:color w:val="000000"/>
          <w:sz w:val="24"/>
          <w:szCs w:val="24"/>
        </w:rPr>
        <w:t xml:space="preserve">в судебном порядке </w:t>
      </w:r>
      <w:r>
        <w:rPr>
          <w:rFonts w:ascii="Times New Roman" w:hAnsi="Times New Roman"/>
          <w:color w:val="000000"/>
          <w:sz w:val="24"/>
          <w:szCs w:val="24"/>
        </w:rPr>
        <w:t xml:space="preserve">п</w:t>
      </w:r>
      <w:r>
        <w:rPr>
          <w:rFonts w:ascii="Times New Roman" w:hAnsi="Times New Roman"/>
          <w:color w:val="000000"/>
          <w:sz w:val="24"/>
          <w:szCs w:val="24"/>
        </w:rPr>
        <w:t xml:space="preserve">о требованию Банка</w:t>
      </w:r>
      <w:r>
        <w:rPr>
          <w:rFonts w:ascii="Times New Roman" w:hAnsi="Times New Roman"/>
          <w:color w:val="000000"/>
          <w:sz w:val="24"/>
          <w:szCs w:val="24"/>
        </w:rPr>
        <w:t xml:space="preserve">, </w:t>
      </w:r>
      <w:r>
        <w:rPr>
          <w:rFonts w:ascii="Times New Roman" w:hAnsi="Times New Roman"/>
          <w:color w:val="000000"/>
          <w:sz w:val="24"/>
          <w:szCs w:val="24"/>
        </w:rPr>
        <w:t xml:space="preserve">в случае отсутствия операций по Счету в течение одного года</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1438"/>
        <w:ind w:firstLine="709"/>
        <w:jc w:val="both"/>
        <w:spacing w:after="0" w:line="240" w:lineRule="auto"/>
        <w:tabs>
          <w:tab w:val="left" w:pos="0" w:leader="none"/>
          <w:tab w:val="left" w:pos="567" w:leader="none"/>
          <w:tab w:val="left" w:pos="1276" w:leader="none"/>
        </w:tabs>
        <w:rPr>
          <w:rFonts w:ascii="Times New Roman" w:hAnsi="Times New Roman"/>
          <w:color w:val="000000"/>
          <w:sz w:val="24"/>
          <w:szCs w:val="24"/>
        </w:rPr>
      </w:pPr>
      <w:r>
        <w:rPr>
          <w:rFonts w:ascii="Times New Roman" w:hAnsi="Times New Roman"/>
          <w:color w:val="000000"/>
          <w:sz w:val="24"/>
          <w:szCs w:val="24"/>
        </w:rPr>
        <w:t xml:space="preserve">-</w:t>
        <w:tab/>
      </w:r>
      <w:r>
        <w:rPr>
          <w:rFonts w:ascii="Times New Roman" w:hAnsi="Times New Roman"/>
          <w:color w:val="000000"/>
          <w:sz w:val="24"/>
          <w:szCs w:val="24"/>
        </w:rPr>
        <w:t xml:space="preserve">во внесудебном порядке </w:t>
      </w:r>
      <w:r>
        <w:rPr>
          <w:rFonts w:ascii="Times New Roman" w:hAnsi="Times New Roman"/>
          <w:color w:val="000000"/>
          <w:sz w:val="24"/>
          <w:szCs w:val="24"/>
        </w:rPr>
        <w:t xml:space="preserve">по соглашению Сторон</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1438"/>
        <w:ind w:firstLine="709"/>
        <w:jc w:val="both"/>
        <w:spacing w:after="0" w:line="240" w:lineRule="auto"/>
        <w:tabs>
          <w:tab w:val="left" w:pos="0" w:leader="none"/>
          <w:tab w:val="left" w:pos="567" w:leader="none"/>
          <w:tab w:val="left" w:pos="1276" w:leader="none"/>
        </w:tabs>
        <w:rPr>
          <w:rFonts w:ascii="Times New Roman" w:hAnsi="Times New Roman"/>
          <w:color w:val="000000"/>
          <w:sz w:val="24"/>
          <w:szCs w:val="24"/>
        </w:rPr>
      </w:pPr>
      <w:r>
        <w:rPr>
          <w:rFonts w:ascii="Times New Roman" w:hAnsi="Times New Roman"/>
          <w:color w:val="000000"/>
          <w:sz w:val="24"/>
          <w:szCs w:val="24"/>
        </w:rPr>
        <w:t xml:space="preserve">9</w:t>
      </w:r>
      <w:r>
        <w:rPr>
          <w:rFonts w:ascii="Times New Roman" w:hAnsi="Times New Roman"/>
          <w:color w:val="000000"/>
          <w:sz w:val="24"/>
          <w:szCs w:val="24"/>
        </w:rPr>
        <w:t xml:space="preserve">.</w:t>
      </w:r>
      <w:r>
        <w:rPr>
          <w:rFonts w:ascii="Times New Roman" w:hAnsi="Times New Roman"/>
          <w:color w:val="000000"/>
          <w:sz w:val="24"/>
          <w:szCs w:val="24"/>
        </w:rPr>
        <w:t xml:space="preserve">10</w:t>
      </w:r>
      <w:r>
        <w:rPr>
          <w:rFonts w:ascii="Times New Roman" w:hAnsi="Times New Roman"/>
          <w:color w:val="000000"/>
          <w:sz w:val="24"/>
          <w:szCs w:val="24"/>
        </w:rPr>
        <w:t xml:space="preserve">.</w:t>
        <w:tab/>
      </w:r>
      <w:r>
        <w:rPr>
          <w:rFonts w:ascii="Times New Roman" w:hAnsi="Times New Roman"/>
          <w:color w:val="000000"/>
          <w:sz w:val="24"/>
          <w:szCs w:val="24"/>
        </w:rPr>
        <w:t xml:space="preserve">В</w:t>
      </w:r>
      <w:r>
        <w:rPr>
          <w:rFonts w:ascii="Times New Roman" w:hAnsi="Times New Roman"/>
          <w:color w:val="000000"/>
          <w:sz w:val="24"/>
          <w:szCs w:val="24"/>
        </w:rPr>
        <w:t xml:space="preserve">се споры по настоящему Договору либо в связи с ним разрешаются Сторонами путем переговоров.</w:t>
      </w:r>
      <w:r>
        <w:rPr>
          <w:rFonts w:ascii="Times New Roman" w:hAnsi="Times New Roman"/>
          <w:color w:val="000000"/>
          <w:sz w:val="24"/>
          <w:szCs w:val="24"/>
        </w:rPr>
      </w:r>
      <w:r>
        <w:rPr>
          <w:rFonts w:ascii="Times New Roman" w:hAnsi="Times New Roman"/>
          <w:color w:val="000000"/>
          <w:sz w:val="24"/>
          <w:szCs w:val="24"/>
        </w:rPr>
      </w:r>
    </w:p>
    <w:p>
      <w:pPr>
        <w:pStyle w:val="1438"/>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rPr>
      </w:pPr>
      <w:r>
        <w:rPr>
          <w:rFonts w:ascii="Times New Roman" w:hAnsi="Times New Roman"/>
          <w:color w:val="000000"/>
          <w:sz w:val="24"/>
          <w:szCs w:val="24"/>
        </w:rPr>
        <w:t xml:space="preserve">Если в процессе переговоров С</w:t>
      </w:r>
      <w:r>
        <w:rPr>
          <w:rFonts w:ascii="Times New Roman" w:hAnsi="Times New Roman"/>
          <w:color w:val="000000"/>
          <w:sz w:val="24"/>
          <w:szCs w:val="24"/>
        </w:rPr>
        <w:t xml:space="preserve">тороны </w:t>
      </w:r>
      <w:r>
        <w:rPr>
          <w:rFonts w:ascii="Times New Roman" w:hAnsi="Times New Roman"/>
          <w:color w:val="000000"/>
          <w:sz w:val="24"/>
          <w:szCs w:val="24"/>
        </w:rPr>
        <w:t xml:space="preserve">не придут к взаимоприемлемому решению, споры разрешаются в соответствии с действующим законодательством Р</w:t>
      </w:r>
      <w:r>
        <w:rPr>
          <w:rFonts w:ascii="Times New Roman" w:hAnsi="Times New Roman"/>
          <w:color w:val="000000"/>
          <w:sz w:val="24"/>
          <w:szCs w:val="24"/>
        </w:rPr>
        <w:t xml:space="preserve">оссийской Федерации</w:t>
      </w:r>
      <w:r>
        <w:rPr>
          <w:rFonts w:ascii="Times New Roman" w:hAnsi="Times New Roman"/>
          <w:color w:val="000000"/>
          <w:sz w:val="24"/>
          <w:szCs w:val="24"/>
        </w:rPr>
        <w:t xml:space="preserve"> после обязательной претензионной процедуры досудебного урегулирования</w:t>
      </w:r>
      <w:r>
        <w:rPr>
          <w:rFonts w:ascii="Times New Roman" w:hAnsi="Times New Roman"/>
          <w:color w:val="000000"/>
          <w:sz w:val="24"/>
          <w:szCs w:val="24"/>
        </w:rPr>
        <w:t xml:space="preserve">. </w:t>
      </w:r>
      <w:r>
        <w:rPr>
          <w:rFonts w:ascii="Times New Roman" w:hAnsi="Times New Roman"/>
          <w:color w:val="000000"/>
          <w:sz w:val="24"/>
          <w:szCs w:val="24"/>
        </w:rPr>
      </w:r>
      <w:r>
        <w:rPr>
          <w:rFonts w:ascii="Times New Roman" w:hAnsi="Times New Roman"/>
          <w:color w:val="000000"/>
          <w:sz w:val="24"/>
          <w:szCs w:val="24"/>
        </w:rPr>
      </w:r>
    </w:p>
    <w:p>
      <w:pPr>
        <w:pStyle w:val="1438"/>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rPr>
      </w:pPr>
      <w:r>
        <w:rPr>
          <w:rFonts w:ascii="Times New Roman" w:hAnsi="Times New Roman"/>
          <w:color w:val="000000"/>
          <w:sz w:val="24"/>
          <w:szCs w:val="24"/>
        </w:rPr>
        <w:t xml:space="preserve">9</w:t>
      </w:r>
      <w:r>
        <w:rPr>
          <w:rFonts w:ascii="Times New Roman" w:hAnsi="Times New Roman"/>
          <w:color w:val="000000"/>
          <w:sz w:val="24"/>
          <w:szCs w:val="24"/>
        </w:rPr>
        <w:t xml:space="preserve">.</w:t>
      </w:r>
      <w:r>
        <w:rPr>
          <w:rFonts w:ascii="Times New Roman" w:hAnsi="Times New Roman"/>
          <w:color w:val="000000"/>
          <w:sz w:val="24"/>
          <w:szCs w:val="24"/>
        </w:rPr>
        <w:t xml:space="preserve">1</w:t>
      </w:r>
      <w:r>
        <w:rPr>
          <w:rFonts w:ascii="Times New Roman" w:hAnsi="Times New Roman"/>
          <w:color w:val="000000"/>
          <w:sz w:val="24"/>
          <w:szCs w:val="24"/>
        </w:rPr>
        <w:t xml:space="preserve">1</w:t>
      </w:r>
      <w:r>
        <w:rPr>
          <w:rFonts w:ascii="Times New Roman" w:hAnsi="Times New Roman"/>
          <w:color w:val="000000"/>
          <w:sz w:val="24"/>
          <w:szCs w:val="24"/>
        </w:rPr>
        <w:t xml:space="preserve">.</w:t>
      </w:r>
      <w:r>
        <w:rPr>
          <w:rFonts w:ascii="Times New Roman" w:hAnsi="Times New Roman"/>
          <w:color w:val="000000"/>
          <w:sz w:val="24"/>
          <w:szCs w:val="24"/>
        </w:rPr>
        <w:tab/>
      </w:r>
      <w:r>
        <w:rPr>
          <w:rFonts w:ascii="Times New Roman" w:hAnsi="Times New Roman"/>
          <w:color w:val="000000"/>
          <w:sz w:val="24"/>
          <w:szCs w:val="24"/>
        </w:rPr>
        <w:t xml:space="preserve">Во всем остальном</w:t>
      </w:r>
      <w:r>
        <w:rPr>
          <w:rFonts w:ascii="Times New Roman" w:hAnsi="Times New Roman"/>
          <w:color w:val="000000"/>
          <w:sz w:val="24"/>
          <w:szCs w:val="24"/>
        </w:rPr>
        <w:t xml:space="preserve">,</w:t>
      </w:r>
      <w:r>
        <w:rPr>
          <w:rFonts w:ascii="Times New Roman" w:hAnsi="Times New Roman"/>
          <w:color w:val="000000"/>
          <w:sz w:val="24"/>
          <w:szCs w:val="24"/>
        </w:rPr>
        <w:t xml:space="preserve"> что прямо не предусмотрено Договором, </w:t>
      </w:r>
      <w:r>
        <w:rPr>
          <w:rFonts w:ascii="Times New Roman" w:hAnsi="Times New Roman"/>
          <w:color w:val="000000"/>
          <w:sz w:val="24"/>
          <w:szCs w:val="24"/>
        </w:rPr>
        <w:t xml:space="preserve">Стороны руководствуются законодательством Р</w:t>
      </w:r>
      <w:r>
        <w:rPr>
          <w:rFonts w:ascii="Times New Roman" w:hAnsi="Times New Roman"/>
          <w:color w:val="000000"/>
          <w:sz w:val="24"/>
          <w:szCs w:val="24"/>
        </w:rPr>
        <w:t xml:space="preserve">оссийской Федерации</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1438"/>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rPr>
      </w:pPr>
      <w:r>
        <w:rPr>
          <w:rFonts w:ascii="Times New Roman" w:hAnsi="Times New Roman"/>
          <w:color w:val="000000"/>
          <w:sz w:val="24"/>
          <w:szCs w:val="24"/>
        </w:rPr>
        <w:t xml:space="preserve">9</w:t>
      </w:r>
      <w:r>
        <w:rPr>
          <w:rFonts w:ascii="Times New Roman" w:hAnsi="Times New Roman"/>
          <w:color w:val="000000"/>
          <w:sz w:val="24"/>
          <w:szCs w:val="24"/>
        </w:rPr>
        <w:t xml:space="preserve">.1</w:t>
      </w:r>
      <w:r>
        <w:rPr>
          <w:rFonts w:ascii="Times New Roman" w:hAnsi="Times New Roman"/>
          <w:color w:val="000000"/>
          <w:sz w:val="24"/>
          <w:szCs w:val="24"/>
        </w:rPr>
        <w:t xml:space="preserve">2</w:t>
      </w:r>
      <w:r>
        <w:rPr>
          <w:rFonts w:ascii="Times New Roman" w:hAnsi="Times New Roman"/>
          <w:color w:val="000000"/>
          <w:sz w:val="24"/>
          <w:szCs w:val="24"/>
        </w:rPr>
        <w:t xml:space="preserve">.</w:t>
        <w:tab/>
        <w:t xml:space="preserve">Все приложения к настоящим Условиям являются неотъемлемой частью настоящих Условий.</w:t>
      </w:r>
      <w:r>
        <w:rPr>
          <w:rFonts w:ascii="Times New Roman" w:hAnsi="Times New Roman"/>
          <w:color w:val="000000"/>
          <w:sz w:val="24"/>
          <w:szCs w:val="24"/>
        </w:rPr>
      </w:r>
      <w:r>
        <w:rPr>
          <w:rFonts w:ascii="Times New Roman" w:hAnsi="Times New Roman"/>
          <w:color w:val="000000"/>
          <w:sz w:val="24"/>
          <w:szCs w:val="24"/>
        </w:rPr>
      </w:r>
    </w:p>
    <w:p>
      <w:pPr>
        <w:pStyle w:val="1456"/>
        <w:jc w:val="both"/>
        <w:tabs>
          <w:tab w:val="left" w:pos="1134" w:leader="none"/>
        </w:tabs>
        <w:rPr>
          <w:lang w:val="ru-RU"/>
        </w:rPr>
      </w:pPr>
      <w:r>
        <w:rPr>
          <w:lang w:val="ru-RU"/>
        </w:rPr>
        <w:t xml:space="preserve">9.</w:t>
      </w:r>
      <w:r>
        <w:rPr>
          <w:lang w:val="ru-RU"/>
        </w:rPr>
        <w:t xml:space="preserve">13</w:t>
      </w:r>
      <w:r>
        <w:rPr>
          <w:lang w:val="ru-RU"/>
        </w:rPr>
        <w:t xml:space="preserve">. </w:t>
      </w:r>
      <w:r>
        <w:rPr>
          <w:lang w:val="ru-RU"/>
        </w:rPr>
        <w:t xml:space="preserve">В случае если иностранным государством (его уполномоченными государственными органами, судами или иными уполномоченными субъектами применения права, в том числе центрального банка либо органа банковского на</w:t>
      </w:r>
      <w:r>
        <w:rPr>
          <w:lang w:val="ru-RU"/>
        </w:rPr>
        <w:t xml:space="preserve">дзора иностранного государства либо какого либо уполномоченного органа местного самоуправления) </w:t>
        <w:br/>
        <w:t xml:space="preserve">или международной (межгосударственной, межправительственной) организацией </w:t>
        <w:br/>
        <w:t xml:space="preserve">(ее уполномоченными органами или иными уполномоченными субъектами применения права) </w:t>
      </w:r>
      <w:r>
        <w:rPr>
          <w:lang w:eastAsia="ru-RU"/>
        </w:rPr>
        <w:t xml:space="preserve">в отношении Банка, Клиента, иной кредитной организации, участвующей </w:t>
      </w:r>
      <w:r>
        <w:rPr>
          <w:lang w:val="ru-RU" w:eastAsia="ru-RU"/>
        </w:rPr>
        <w:br w:type="textWrapping" w:clear="all"/>
      </w:r>
      <w:r>
        <w:rPr>
          <w:lang w:eastAsia="ru-RU"/>
        </w:rPr>
        <w:t xml:space="preserve">в проведении операции, введены любые ограничит</w:t>
      </w:r>
      <w:r>
        <w:rPr>
          <w:lang w:eastAsia="ru-RU"/>
        </w:rPr>
        <w:t xml:space="preserve">ельные меры, в том числе, но не ограничиваясь, специальные режимы исполнения, ограничения в отношении соответствующего вида валюты платежа, электронных систем и каналов связи, используемых для осуществления расчетов между банками-корреспондентами, а также </w:t>
      </w:r>
      <w:r>
        <w:rPr>
          <w:lang w:val="ru-RU" w:eastAsia="ru-RU"/>
        </w:rPr>
        <w:br w:type="textWrapping" w:clear="all"/>
      </w:r>
      <w:r>
        <w:rPr>
          <w:lang w:eastAsia="ru-RU"/>
        </w:rPr>
        <w:t xml:space="preserve">в случае если банками-корреспондентами, участвующими в проведении операции, совершаются любые действия/бездействия, в том числе, но не исключительно заморозка денежных средств, задержка исполнения распоряжений, ограничивающие проведение операции </w:t>
      </w:r>
      <w:r>
        <w:rPr>
          <w:lang w:eastAsia="ru-RU"/>
        </w:rPr>
        <w:t xml:space="preserve">либо приняты законодательные и иные нормативные акты уполномоченных органов государственной власти Российской Федерации</w:t>
      </w:r>
      <w:r>
        <w:rPr>
          <w:lang w:val="ru-RU" w:eastAsia="ru-RU"/>
        </w:rPr>
        <w:t xml:space="preserve">/Банком России</w:t>
      </w:r>
      <w:r>
        <w:rPr>
          <w:lang w:eastAsia="ru-RU"/>
        </w:rPr>
        <w:t xml:space="preserve">, связанные </w:t>
      </w:r>
      <w:r>
        <w:rPr>
          <w:lang w:val="ru-RU" w:eastAsia="ru-RU"/>
        </w:rPr>
        <w:br w:type="textWrapping" w:clear="all"/>
      </w:r>
      <w:r>
        <w:rPr>
          <w:lang w:eastAsia="ru-RU"/>
        </w:rPr>
        <w:t xml:space="preserve">с запретительными и ограничительными мерами, в силу которых Банк не имеет возможности исполнения обязательств</w:t>
      </w:r>
      <w:r>
        <w:rPr>
          <w:lang w:val="ru-RU" w:eastAsia="ru-RU"/>
        </w:rPr>
        <w:t xml:space="preserve"> по</w:t>
      </w:r>
      <w:r>
        <w:rPr>
          <w:lang w:val="ru-RU"/>
        </w:rPr>
        <w:t xml:space="preserve"> перечислению остатка денежных средств, находящихся </w:t>
      </w:r>
      <w:r>
        <w:rPr>
          <w:lang w:val="ru-RU"/>
        </w:rPr>
        <w:br w:type="textWrapping" w:clear="all"/>
      </w:r>
      <w:r>
        <w:rPr>
          <w:lang w:val="ru-RU"/>
        </w:rPr>
        <w:t xml:space="preserve">на Счете</w:t>
      </w:r>
      <w:r>
        <w:rPr>
          <w:lang w:eastAsia="ru-RU"/>
        </w:rPr>
        <w:t xml:space="preserve">, выраженных в иностранной валюте</w:t>
      </w:r>
      <w:r>
        <w:rPr>
          <w:lang w:val="ru-RU" w:eastAsia="ru-RU"/>
        </w:rPr>
        <w:t xml:space="preserve"> </w:t>
      </w:r>
      <w:r>
        <w:rPr>
          <w:lang w:eastAsia="ru-RU"/>
        </w:rPr>
        <w:t xml:space="preserve">(далее – ограничительные меры)</w:t>
      </w:r>
      <w:r>
        <w:rPr>
          <w:lang w:eastAsia="ru-RU"/>
        </w:rPr>
        <w:t xml:space="preserve">, Банк </w:t>
      </w:r>
      <w:r>
        <w:rPr>
          <w:lang w:val="ru-RU" w:eastAsia="ru-RU"/>
        </w:rPr>
        <w:t xml:space="preserve">вправе </w:t>
      </w:r>
      <w:r>
        <w:rPr>
          <w:lang w:val="ru-RU" w:eastAsia="ru-RU"/>
        </w:rPr>
        <w:t xml:space="preserve">приостановить до отмены ограничительных мер исполнение своих обязательств по Договору полностью или в части, касающиеся проведение операций с денежными сред</w:t>
      </w:r>
      <w:r>
        <w:rPr>
          <w:lang w:val="ru-RU" w:eastAsia="ru-RU"/>
        </w:rPr>
        <w:t xml:space="preserve">ствами (включая их перечисление и </w:t>
      </w:r>
      <w:r>
        <w:rPr>
          <w:lang w:val="ru-RU" w:eastAsia="ru-RU"/>
        </w:rPr>
        <w:t xml:space="preserve">выдачу), если указанные обязательства Банка перед </w:t>
      </w:r>
      <w:r>
        <w:rPr>
          <w:lang w:val="ru-RU" w:eastAsia="ru-RU"/>
        </w:rPr>
        <w:t xml:space="preserve">Клиентом </w:t>
      </w:r>
      <w:r>
        <w:rPr>
          <w:lang w:val="ru-RU" w:eastAsia="ru-RU"/>
        </w:rPr>
        <w:t xml:space="preserve">выражены в той же иностранной валюте, что и обязательства </w:t>
      </w:r>
      <w:r>
        <w:rPr>
          <w:lang w:val="ru-RU" w:eastAsia="ru-RU"/>
        </w:rPr>
        <w:t xml:space="preserve">по договорам банковского счета (вклада), которые заключены между Банком и кредитной организацией и по которым реализация принадлежащих Банку прав требования вследствие введения ограничительных мер является фактически невозможной, либо по своему усмотрению </w:t>
      </w:r>
      <w:r>
        <w:rPr>
          <w:lang w:val="ru-RU" w:eastAsia="ru-RU"/>
        </w:rPr>
        <w:t xml:space="preserve">осуществить </w:t>
      </w:r>
      <w:r>
        <w:rPr>
          <w:lang w:val="ru-RU" w:eastAsia="ru-RU"/>
        </w:rPr>
        <w:t xml:space="preserve">перечисление </w:t>
      </w:r>
      <w:r>
        <w:rPr>
          <w:lang w:val="ru-RU"/>
        </w:rPr>
        <w:t xml:space="preserve">остатка денежных средств </w:t>
      </w:r>
      <w:r>
        <w:rPr>
          <w:lang w:eastAsia="ru-RU"/>
        </w:rPr>
        <w:t xml:space="preserve">в российских рублях по курсу Банка, установленному на дату</w:t>
      </w:r>
      <w:r>
        <w:rPr>
          <w:lang w:val="ru-RU" w:eastAsia="ru-RU"/>
        </w:rPr>
        <w:t xml:space="preserve"> перечисления остатка денежных средств</w:t>
      </w:r>
      <w:r>
        <w:rPr>
          <w:lang w:eastAsia="ru-RU"/>
        </w:rPr>
        <w:t xml:space="preserve">.</w:t>
      </w:r>
      <w:r>
        <w:rPr>
          <w:lang w:val="ru-RU"/>
        </w:rPr>
        <w:t xml:space="preserve"> </w:t>
      </w:r>
      <w:r>
        <w:rPr>
          <w:lang w:val="ru-RU"/>
        </w:rPr>
      </w:r>
      <w:r>
        <w:rPr>
          <w:lang w:val="ru-RU"/>
        </w:rPr>
      </w:r>
    </w:p>
    <w:p>
      <w:pPr>
        <w:pStyle w:val="1456"/>
        <w:jc w:val="both"/>
        <w:tabs>
          <w:tab w:val="left" w:pos="1134" w:leader="none"/>
        </w:tabs>
        <w:rPr>
          <w:color w:val="000000"/>
          <w:lang w:val="ru-RU" w:eastAsia="ru-RU"/>
        </w:rPr>
      </w:pPr>
      <w:r>
        <w:rPr>
          <w:lang w:val="ru-RU"/>
        </w:rPr>
        <w:t xml:space="preserve">Перечисление остатка денежных средств в российских рублях осуществляется Банком по реквизитам, указанным </w:t>
      </w:r>
      <w:r>
        <w:t xml:space="preserve">Клиент</w:t>
      </w:r>
      <w:r>
        <w:rPr>
          <w:lang w:val="ru-RU"/>
        </w:rPr>
        <w:t xml:space="preserve">ом в заявлении о расторжении Договора. </w:t>
      </w:r>
      <w:r>
        <w:rPr>
          <w:color w:val="000000"/>
          <w:lang w:val="ru-RU" w:eastAsia="ru-RU"/>
        </w:rPr>
      </w:r>
      <w:r>
        <w:rPr>
          <w:color w:val="000000"/>
          <w:lang w:val="ru-RU" w:eastAsia="ru-RU"/>
        </w:rPr>
      </w:r>
    </w:p>
    <w:p>
      <w:pPr>
        <w:pStyle w:val="1456"/>
        <w:jc w:val="both"/>
        <w:tabs>
          <w:tab w:val="left" w:pos="1134" w:leader="none"/>
        </w:tabs>
        <w:rPr>
          <w:lang w:val="ru-RU" w:eastAsia="ru-RU"/>
        </w:rPr>
      </w:pPr>
      <w:r>
        <w:rPr>
          <w:lang w:eastAsia="ru-RU"/>
        </w:rPr>
        <w:t xml:space="preserve">Обязательства </w:t>
      </w:r>
      <w:r>
        <w:rPr>
          <w:lang w:val="ru-RU" w:eastAsia="ru-RU"/>
        </w:rPr>
        <w:t xml:space="preserve">по</w:t>
      </w:r>
      <w:r>
        <w:rPr>
          <w:lang w:val="ru-RU"/>
        </w:rPr>
        <w:t xml:space="preserve"> перечислению остатка денежных средств, находящихся на Счете</w:t>
      </w:r>
      <w:r>
        <w:rPr>
          <w:lang w:eastAsia="ru-RU"/>
        </w:rPr>
        <w:t xml:space="preserve">, выраженные в иностранной валюте, исполненные в российских рублях в порядке, установленном настоящим пунктом, признаются Сторонами исполненными надлежащим образом.</w:t>
      </w:r>
      <w:r>
        <w:rPr>
          <w:lang w:val="ru-RU" w:eastAsia="ru-RU"/>
        </w:rPr>
      </w:r>
      <w:r>
        <w:rPr>
          <w:lang w:val="ru-RU" w:eastAsia="ru-RU"/>
        </w:rPr>
      </w:r>
    </w:p>
    <w:p>
      <w:pPr>
        <w:pStyle w:val="1456"/>
        <w:jc w:val="both"/>
        <w:tabs>
          <w:tab w:val="left" w:pos="1134" w:leader="none"/>
        </w:tabs>
        <w:rPr>
          <w:lang w:val="ru-RU" w:eastAsia="ru-RU"/>
        </w:rPr>
      </w:pPr>
      <w:r>
        <w:rPr>
          <w:lang w:val="ru-RU" w:eastAsia="ru-RU"/>
        </w:rPr>
        <w:t xml:space="preserve">Банк вправе </w:t>
      </w:r>
      <w:r>
        <w:rPr>
          <w:lang w:val="ru-RU" w:eastAsia="ru-RU"/>
        </w:rPr>
        <w:t xml:space="preserve">выбрать</w:t>
      </w:r>
      <w:r>
        <w:rPr>
          <w:lang w:val="ru-RU" w:eastAsia="ru-RU"/>
        </w:rPr>
        <w:t xml:space="preserve"> иные способы исполнения обязательств, в порядке и на условиях, установленных законодательством, в том числе указами Президента Российской Федерации</w:t>
      </w:r>
      <w:r>
        <w:rPr>
          <w:lang w:val="ru-RU" w:eastAsia="ru-RU"/>
        </w:rPr>
        <w:t xml:space="preserve">.</w:t>
      </w:r>
      <w:r>
        <w:rPr>
          <w:lang w:val="ru-RU" w:eastAsia="ru-RU"/>
        </w:rPr>
      </w:r>
      <w:r>
        <w:rPr>
          <w:lang w:val="ru-RU" w:eastAsia="ru-RU"/>
        </w:rPr>
      </w:r>
    </w:p>
    <w:p>
      <w:pPr>
        <w:pStyle w:val="1456"/>
        <w:jc w:val="both"/>
        <w:tabs>
          <w:tab w:val="left" w:pos="1134" w:leader="none"/>
        </w:tabs>
        <w:rPr>
          <w:lang w:val="ru-RU" w:eastAsia="ru-RU"/>
        </w:rPr>
      </w:pPr>
      <w:r>
        <w:rPr>
          <w:lang w:val="ru-RU" w:eastAsia="ru-RU"/>
        </w:rPr>
        <w:t xml:space="preserve">Банк в случаях, указанных в настоящем пункте, ответственности не несет.</w:t>
      </w:r>
      <w:r>
        <w:rPr>
          <w:lang w:val="ru-RU" w:eastAsia="ru-RU"/>
        </w:rPr>
      </w:r>
      <w:r>
        <w:rPr>
          <w:lang w:val="ru-RU" w:eastAsia="ru-RU"/>
        </w:rPr>
      </w:r>
    </w:p>
    <w:sectPr>
      <w:headerReference w:type="default" r:id="rId9"/>
      <w:footnotePr/>
      <w:endnotePr/>
      <w:type w:val="nextPage"/>
      <w:pgSz w:w="11906" w:h="16838" w:orient="portrait"/>
      <w:pgMar w:top="1134" w:right="567" w:bottom="1134" w:left="1701" w:header="397" w:footer="284"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Wingdings">
    <w:panose1 w:val="05000000000000000000"/>
  </w:font>
  <w:font w:name="Times New Roman CYR">
    <w:panose1 w:val="02020603050405020304"/>
  </w:font>
  <w:font w:name="Courier New">
    <w:panose1 w:val="02070309020205020404"/>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446"/>
        <w:ind w:hanging="20"/>
        <w:jc w:val="both"/>
        <w:spacing w:after="0" w:line="240" w:lineRule="auto"/>
        <w:rPr>
          <w:rFonts w:ascii="Times New Roman" w:hAnsi="Times New Roman"/>
        </w:rPr>
      </w:pPr>
      <w:r>
        <w:rPr>
          <w:rStyle w:val="1448"/>
          <w:rFonts w:ascii="Times New Roman" w:hAnsi="Times New Roman"/>
        </w:rPr>
        <w:footnoteRef/>
      </w:r>
      <w:r>
        <w:rPr>
          <w:rFonts w:ascii="Times New Roman" w:hAnsi="Times New Roman"/>
        </w:rPr>
        <w:t xml:space="preserve"> Памятка</w:t>
      </w:r>
      <w:r>
        <w:rPr>
          <w:rFonts w:ascii="Times New Roman" w:hAnsi="Times New Roman"/>
          <w:b/>
        </w:rPr>
        <w:t xml:space="preserve"> – </w:t>
      </w:r>
      <w:r>
        <w:rPr>
          <w:rFonts w:ascii="Times New Roman" w:hAnsi="Times New Roman"/>
        </w:rPr>
        <w:t xml:space="preserve">Памятка Держателя бизнес-карты АО «Россельхозбанк», являющаяся Приложением 1 к Условиям выпуска и обслуживания бизнес-карт АО</w:t>
      </w:r>
      <w:r>
        <w:rPr>
          <w:rFonts w:ascii="Times New Roman" w:hAnsi="Times New Roman"/>
          <w:lang w:val="ru-RU"/>
        </w:rPr>
        <w:t xml:space="preserve"> </w:t>
      </w:r>
      <w:r>
        <w:rPr>
          <w:rFonts w:ascii="Times New Roman" w:hAnsi="Times New Roman"/>
        </w:rPr>
        <w:t xml:space="preserve">«Россельхозбанк» к расчетному счету и неотъемлемой частью Договора о выпуске и обслуживании бизнес-карты к расчетному счету с Клиентом.</w:t>
      </w:r>
      <w:r>
        <w:rPr>
          <w:rFonts w:ascii="Times New Roman" w:hAnsi="Times New Roman"/>
        </w:rPr>
      </w:r>
      <w:r>
        <w:rPr>
          <w:rFonts w:ascii="Times New Roman" w:hAnsi="Times New Roman"/>
        </w:rPr>
      </w:r>
    </w:p>
  </w:footnote>
  <w:footnote w:id="3">
    <w:p>
      <w:pPr>
        <w:pStyle w:val="1446"/>
        <w:jc w:val="both"/>
        <w:spacing w:after="0" w:line="240" w:lineRule="auto"/>
        <w:rPr>
          <w:rFonts w:ascii="Times New Roman" w:hAnsi="Times New Roman"/>
        </w:rPr>
      </w:pPr>
      <w:r>
        <w:rPr>
          <w:rStyle w:val="1448"/>
          <w:rFonts w:ascii="Times New Roman" w:hAnsi="Times New Roman"/>
        </w:rPr>
        <w:footnoteRef/>
      </w:r>
      <w:r>
        <w:rPr>
          <w:rFonts w:ascii="Times New Roman" w:hAnsi="Times New Roman"/>
        </w:rPr>
        <w:t xml:space="preserve"> Форма соглашения доводится до сведения Клиента в порядке, установленном пунктом 2.3 настоящих Условий. </w:t>
      </w:r>
      <w:r>
        <w:rPr>
          <w:rFonts w:ascii="Times New Roman" w:hAnsi="Times New Roman"/>
        </w:rPr>
      </w:r>
      <w:r>
        <w:rPr>
          <w:rFonts w:ascii="Times New Roman" w:hAnsi="Times New Roman"/>
        </w:rPr>
      </w:r>
    </w:p>
  </w:footnote>
  <w:footnote w:id="4">
    <w:p>
      <w:pPr>
        <w:pStyle w:val="1446"/>
        <w:jc w:val="both"/>
        <w:spacing w:after="0" w:line="240" w:lineRule="auto"/>
        <w:rPr>
          <w:rFonts w:ascii="Times New Roman" w:hAnsi="Times New Roman"/>
        </w:rPr>
      </w:pPr>
      <w:r>
        <w:rPr>
          <w:rStyle w:val="1448"/>
          <w:rFonts w:ascii="Times New Roman" w:hAnsi="Times New Roman"/>
        </w:rPr>
        <w:footnoteRef/>
      </w:r>
      <w:r>
        <w:rPr>
          <w:rFonts w:ascii="Times New Roman" w:hAnsi="Times New Roman"/>
        </w:rPr>
        <w:t xml:space="preserve">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запросы/уведомления направляются Клиенту средствами орг</w:t>
      </w:r>
      <w:r>
        <w:rPr>
          <w:rFonts w:ascii="Times New Roman" w:hAnsi="Times New Roman"/>
        </w:rPr>
        <w:t xml:space="preserve">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lang w:eastAsia="en-US"/>
        </w:rPr>
        <w:t xml:space="preserve">.</w:t>
      </w:r>
      <w:r>
        <w:rPr>
          <w:rFonts w:ascii="Times New Roman" w:hAnsi="Times New Roman"/>
        </w:rPr>
      </w:r>
      <w:r>
        <w:rPr>
          <w:rFonts w:ascii="Times New Roman" w:hAnsi="Times New Roman"/>
        </w:rPr>
      </w:r>
    </w:p>
  </w:footnote>
  <w:footnote w:id="5">
    <w:p>
      <w:pPr>
        <w:pStyle w:val="1438"/>
        <w:jc w:val="both"/>
        <w:spacing w:after="0" w:line="240" w:lineRule="auto"/>
        <w:rPr>
          <w:rFonts w:ascii="Times New Roman" w:hAnsi="Times New Roman"/>
          <w:sz w:val="20"/>
          <w:szCs w:val="20"/>
        </w:rPr>
      </w:pPr>
      <w:r>
        <w:rPr>
          <w:rFonts w:ascii="Times New Roman" w:hAnsi="Times New Roman"/>
          <w:sz w:val="20"/>
          <w:szCs w:val="20"/>
          <w:vertAlign w:val="superscript"/>
        </w:rPr>
        <w:footnoteRef/>
      </w:r>
      <w:r>
        <w:rPr>
          <w:rFonts w:ascii="Times New Roman" w:hAnsi="Times New Roman"/>
          <w:sz w:val="20"/>
          <w:szCs w:val="20"/>
        </w:rPr>
        <w:t xml:space="preserve"> Не может быть ограничено право Клиента-блокируемого лица по осуществлению операций, предусмотренных ч. 3 ст. 3.1 Федерального закона № 281-ФЗ, если осуществление таких операций возможно в соответствии с режимом Счета.</w:t>
      </w:r>
      <w:r>
        <w:rPr>
          <w:rFonts w:ascii="Times New Roman" w:hAnsi="Times New Roman"/>
          <w:sz w:val="20"/>
          <w:szCs w:val="20"/>
        </w:rPr>
      </w:r>
      <w:r>
        <w:rPr>
          <w:rFonts w:ascii="Times New Roman" w:hAnsi="Times New Roman"/>
          <w:sz w:val="20"/>
          <w:szCs w:val="20"/>
        </w:rPr>
      </w:r>
    </w:p>
  </w:footnote>
  <w:footnote w:id="6">
    <w:p>
      <w:pPr>
        <w:pStyle w:val="1446"/>
        <w:jc w:val="both"/>
        <w:spacing w:after="0" w:line="240" w:lineRule="auto"/>
        <w:rPr>
          <w:rFonts w:ascii="Times New Roman" w:hAnsi="Times New Roman"/>
        </w:rPr>
      </w:pPr>
      <w:r>
        <w:rPr>
          <w:rStyle w:val="1448"/>
          <w:rFonts w:ascii="Times New Roman" w:hAnsi="Times New Roman"/>
        </w:rPr>
        <w:footnoteRef/>
      </w:r>
      <w:r>
        <w:rPr>
          <w:rFonts w:ascii="Times New Roman" w:hAnsi="Times New Roman"/>
        </w:rPr>
        <w:t xml:space="preserve"> Здесь и далее по тексту Условий: к блокируемым лицам относятся лица, указанные в ч. 2.1 ст. 3 Федерального закона № 281-ФЗ.</w:t>
      </w:r>
      <w:r>
        <w:rPr>
          <w:rFonts w:ascii="Times New Roman" w:hAnsi="Times New Roman"/>
        </w:rPr>
      </w:r>
      <w:r>
        <w:rPr>
          <w:rFonts w:ascii="Times New Roman" w:hAnsi="Times New Roman"/>
        </w:rPr>
      </w:r>
    </w:p>
  </w:footnote>
  <w:footnote w:id="7">
    <w:p>
      <w:pPr>
        <w:pStyle w:val="1446"/>
        <w:jc w:val="both"/>
        <w:spacing w:after="0" w:line="240" w:lineRule="auto"/>
        <w:rPr>
          <w:rFonts w:ascii="Times New Roman" w:hAnsi="Times New Roman"/>
          <w:lang w:val="ru-RU"/>
        </w:rPr>
      </w:pPr>
      <w:r>
        <w:rPr>
          <w:rStyle w:val="1448"/>
          <w:rFonts w:ascii="Times New Roman" w:hAnsi="Times New Roman"/>
        </w:rPr>
        <w:footnoteRef/>
      </w:r>
      <w:r>
        <w:rPr>
          <w:rFonts w:ascii="Times New Roman" w:hAnsi="Times New Roman"/>
          <w:lang w:val="ru-RU"/>
        </w:rPr>
        <w:t xml:space="preserve"> Клиент - юридическое лицо (резидент) представляет в Банк документы, перечень которых указан в Приложении 5 к настоящим Условиям</w:t>
      </w:r>
      <w:r>
        <w:rPr>
          <w:rFonts w:ascii="Times New Roman" w:hAnsi="Times New Roman"/>
          <w:lang w:val="ru-RU"/>
        </w:rPr>
      </w:r>
      <w:r>
        <w:rPr>
          <w:rFonts w:ascii="Times New Roman" w:hAnsi="Times New Roman"/>
          <w:lang w:val="ru-RU"/>
        </w:rPr>
      </w:r>
    </w:p>
    <w:p>
      <w:pPr>
        <w:pStyle w:val="1446"/>
        <w:jc w:val="both"/>
        <w:spacing w:after="0" w:line="240" w:lineRule="auto"/>
        <w:rPr>
          <w:rFonts w:ascii="Times New Roman" w:hAnsi="Times New Roman"/>
          <w:lang w:val="ru-RU"/>
        </w:rPr>
      </w:pPr>
      <w:r>
        <w:rPr>
          <w:rFonts w:ascii="Times New Roman" w:hAnsi="Times New Roman"/>
          <w:lang w:val="ru-RU"/>
        </w:rPr>
        <w:t xml:space="preserve">Клиент – индивидуальный предприниматель/физическое лицо, занимающийся частной практикой представляет в Банк документы, перечень которых указан в Приложении</w:t>
      </w:r>
      <w:r>
        <w:rPr>
          <w:rFonts w:ascii="Times New Roman" w:hAnsi="Times New Roman"/>
          <w:lang w:val="ru-RU"/>
        </w:rPr>
        <w:t xml:space="preserve"> 5</w:t>
      </w:r>
      <w:r>
        <w:rPr>
          <w:rFonts w:ascii="Times New Roman" w:hAnsi="Times New Roman"/>
          <w:lang w:val="ru-RU"/>
        </w:rPr>
        <w:t xml:space="preserve">.1</w:t>
      </w:r>
      <w:r>
        <w:rPr>
          <w:rFonts w:ascii="Times New Roman" w:hAnsi="Times New Roman"/>
          <w:lang w:val="ru-RU"/>
        </w:rPr>
        <w:t xml:space="preserve"> к настоящим Условиям</w:t>
      </w:r>
      <w:r>
        <w:rPr>
          <w:rFonts w:ascii="Times New Roman" w:hAnsi="Times New Roman"/>
          <w:lang w:val="ru-RU"/>
        </w:rPr>
      </w:r>
      <w:r>
        <w:rPr>
          <w:rFonts w:ascii="Times New Roman" w:hAnsi="Times New Roman"/>
          <w:lang w:val="ru-RU"/>
        </w:rPr>
      </w:r>
    </w:p>
    <w:p>
      <w:pPr>
        <w:pStyle w:val="1446"/>
        <w:jc w:val="both"/>
        <w:spacing w:after="0" w:line="240" w:lineRule="auto"/>
        <w:rPr>
          <w:rFonts w:ascii="Times New Roman" w:hAnsi="Times New Roman"/>
          <w:lang w:val="ru-RU"/>
        </w:rPr>
      </w:pPr>
      <w:r>
        <w:rPr>
          <w:rFonts w:ascii="Times New Roman" w:hAnsi="Times New Roman"/>
          <w:lang w:val="ru-RU"/>
        </w:rPr>
        <w:t xml:space="preserve">Клиент - юридическое лицо (нерезидент) представляет в Банк документы, перечень которых указан в Приложении 5</w:t>
      </w:r>
      <w:r>
        <w:rPr>
          <w:rFonts w:ascii="Times New Roman" w:hAnsi="Times New Roman"/>
          <w:lang w:val="ru-RU"/>
        </w:rPr>
        <w:t xml:space="preserve">.2</w:t>
      </w:r>
      <w:r>
        <w:rPr>
          <w:rFonts w:ascii="Times New Roman" w:hAnsi="Times New Roman"/>
          <w:lang w:val="ru-RU"/>
        </w:rPr>
        <w:t xml:space="preserve"> к настоящим Условиям</w:t>
      </w:r>
      <w:r>
        <w:rPr>
          <w:rFonts w:ascii="Times New Roman" w:hAnsi="Times New Roman"/>
          <w:lang w:val="ru-RU"/>
        </w:rPr>
      </w:r>
      <w:r>
        <w:rPr>
          <w:rFonts w:ascii="Times New Roman" w:hAnsi="Times New Roman"/>
          <w:lang w:val="ru-RU"/>
        </w:rPr>
      </w:r>
    </w:p>
  </w:footnote>
  <w:footnote w:id="8">
    <w:p>
      <w:pPr>
        <w:pStyle w:val="1446"/>
        <w:jc w:val="both"/>
        <w:spacing w:after="0" w:line="240" w:lineRule="auto"/>
        <w:rPr>
          <w:rFonts w:ascii="Times New Roman" w:hAnsi="Times New Roman" w:eastAsia="Times New Roman"/>
          <w:lang w:val="ru-RU" w:eastAsia="ru-RU"/>
        </w:rPr>
      </w:pPr>
      <w:r>
        <w:rPr>
          <w:rFonts w:ascii="Times New Roman" w:hAnsi="Times New Roman" w:eastAsia="Times New Roman"/>
          <w:vertAlign w:val="superscript"/>
          <w:lang w:val="ru-RU" w:eastAsia="ru-RU"/>
        </w:rPr>
        <w:footnoteRef/>
      </w:r>
      <w:r>
        <w:rPr>
          <w:rFonts w:ascii="Times New Roman" w:hAnsi="Times New Roman" w:eastAsia="Times New Roman"/>
          <w:lang w:val="ru-RU" w:eastAsia="ru-RU"/>
        </w:rPr>
        <w:t xml:space="preserve"> Единый реестр доменных имен ведется Роскомнадзором (Федеральная служба по надзору в сфере связи, информационных технологий и массовых коммуникаций) в сети интернет по адресу: </w:t>
      </w:r>
      <w:r>
        <w:rPr>
          <w:rFonts w:ascii="Times New Roman" w:hAnsi="Times New Roman" w:eastAsia="Times New Roman"/>
          <w:lang w:val="ru-RU" w:eastAsia="ru-RU"/>
        </w:rPr>
        <w:fldChar w:fldCharType="begin"/>
      </w:r>
      <w:r>
        <w:rPr>
          <w:rFonts w:ascii="Times New Roman" w:hAnsi="Times New Roman" w:eastAsia="Times New Roman"/>
          <w:lang w:val="ru-RU" w:eastAsia="ru-RU"/>
        </w:rPr>
        <w:instrText xml:space="preserve"> HYPERLINK "https://eais.rkn.gov.ru/" </w:instrText>
      </w:r>
      <w:r>
        <w:rPr>
          <w:rFonts w:ascii="Times New Roman" w:hAnsi="Times New Roman" w:eastAsia="Times New Roman"/>
          <w:lang w:val="ru-RU" w:eastAsia="ru-RU"/>
        </w:rPr>
        <w:fldChar w:fldCharType="separate"/>
      </w:r>
      <w:r>
        <w:rPr>
          <w:rFonts w:ascii="Times New Roman" w:hAnsi="Times New Roman" w:eastAsia="Times New Roman"/>
          <w:lang w:val="ru-RU" w:eastAsia="ru-RU"/>
        </w:rPr>
        <w:t xml:space="preserve">https://eais.rkn.gov.ru/</w:t>
      </w:r>
      <w:r>
        <w:rPr>
          <w:rFonts w:ascii="Times New Roman" w:hAnsi="Times New Roman" w:eastAsia="Times New Roman"/>
          <w:lang w:val="ru-RU" w:eastAsia="ru-RU"/>
        </w:rPr>
        <w:fldChar w:fldCharType="end"/>
      </w:r>
      <w:r>
        <w:rPr>
          <w:rFonts w:ascii="Times New Roman" w:hAnsi="Times New Roman" w:eastAsia="Times New Roman"/>
          <w:lang w:val="ru-RU" w:eastAsia="ru-RU"/>
        </w:rPr>
        <w:t xml:space="preserve">.</w:t>
      </w:r>
      <w:r>
        <w:rPr>
          <w:rFonts w:ascii="Times New Roman" w:hAnsi="Times New Roman" w:eastAsia="Times New Roman"/>
          <w:lang w:val="ru-RU" w:eastAsia="ru-RU"/>
        </w:rPr>
      </w:r>
      <w:r>
        <w:rPr>
          <w:rFonts w:ascii="Times New Roman" w:hAnsi="Times New Roman" w:eastAsia="Times New Roman"/>
          <w:lang w:val="ru-RU" w:eastAsia="ru-RU"/>
        </w:rPr>
      </w:r>
    </w:p>
  </w:footnote>
  <w:footnote w:id="9">
    <w:p>
      <w:pPr>
        <w:pStyle w:val="1446"/>
        <w:jc w:val="both"/>
        <w:spacing w:after="0" w:line="240" w:lineRule="auto"/>
        <w:rPr>
          <w:rFonts w:ascii="Times New Roman" w:hAnsi="Times New Roman"/>
        </w:rPr>
      </w:pPr>
      <w:r>
        <w:rPr>
          <w:rStyle w:val="1448"/>
          <w:rFonts w:ascii="Times New Roman" w:hAnsi="Times New Roman"/>
        </w:rPr>
        <w:footnoteRef/>
      </w:r>
      <w:r>
        <w:rPr>
          <w:rFonts w:ascii="Times New Roman" w:hAnsi="Times New Roman"/>
        </w:rPr>
        <w:t xml:space="preserve"> Без согласия Клиента или с согласия Клиента, полученного под влиянием обмана или при злоупотреблении доверием.</w:t>
      </w:r>
      <w:r>
        <w:rPr>
          <w:rFonts w:ascii="Times New Roman" w:hAnsi="Times New Roman"/>
        </w:rPr>
      </w:r>
      <w:r>
        <w:rPr>
          <w:rFonts w:ascii="Times New Roman" w:hAnsi="Times New Roman"/>
        </w:rPr>
      </w:r>
    </w:p>
  </w:footnote>
  <w:footnote w:id="10">
    <w:p>
      <w:pPr>
        <w:pStyle w:val="1446"/>
        <w:jc w:val="both"/>
        <w:spacing w:after="0" w:line="240" w:lineRule="auto"/>
        <w:rPr>
          <w:rFonts w:ascii="Times New Roman" w:hAnsi="Times New Roman"/>
        </w:rPr>
      </w:pPr>
      <w:r>
        <w:rPr>
          <w:rStyle w:val="1448"/>
          <w:rFonts w:ascii="Times New Roman" w:hAnsi="Times New Roman"/>
        </w:rPr>
        <w:footnoteRef/>
      </w:r>
      <w:r>
        <w:rPr>
          <w:rFonts w:ascii="Times New Roman" w:hAnsi="Times New Roman"/>
        </w:rPr>
        <w:t xml:space="preserve"> Соответствующий порядок информирования и направления повторных операций и последующих повторных операций по картам, СБП устанавливается соответствующими договорами, предусматривающими проведение таких операций между Банком и Клиентом.</w:t>
      </w:r>
      <w:r>
        <w:rPr>
          <w:rFonts w:ascii="Times New Roman" w:hAnsi="Times New Roman"/>
        </w:rPr>
      </w:r>
      <w:r>
        <w:rPr>
          <w:rFonts w:ascii="Times New Roman" w:hAnsi="Times New Roman"/>
        </w:rPr>
      </w:r>
    </w:p>
  </w:footnote>
  <w:footnote w:id="11">
    <w:p>
      <w:pPr>
        <w:pStyle w:val="1446"/>
        <w:jc w:val="both"/>
        <w:spacing w:after="0" w:line="240" w:lineRule="auto"/>
        <w:rPr>
          <w:rFonts w:ascii="Times New Roman" w:hAnsi="Times New Roman"/>
        </w:rPr>
      </w:pPr>
      <w:r>
        <w:rPr>
          <w:rStyle w:val="1448"/>
          <w:rFonts w:ascii="Times New Roman" w:hAnsi="Times New Roman"/>
        </w:rPr>
        <w:footnoteRef/>
      </w:r>
      <w:r>
        <w:rPr>
          <w:rFonts w:ascii="Times New Roman" w:hAnsi="Times New Roman"/>
        </w:rPr>
        <w:t xml:space="preserve"> 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ПДСБДСК.</w:t>
      </w:r>
      <w:r>
        <w:rPr>
          <w:rFonts w:ascii="Times New Roman" w:hAnsi="Times New Roman"/>
        </w:rPr>
      </w:r>
      <w:r>
        <w:rPr>
          <w:rFonts w:ascii="Times New Roman" w:hAnsi="Times New Roman"/>
        </w:rPr>
      </w:r>
    </w:p>
  </w:footnote>
  <w:footnote w:id="12">
    <w:p>
      <w:pPr>
        <w:pStyle w:val="1446"/>
        <w:spacing w:after="0" w:line="240" w:lineRule="auto"/>
        <w:rPr>
          <w:rFonts w:ascii="Times New Roman" w:hAnsi="Times New Roman"/>
        </w:rPr>
      </w:pPr>
      <w:r>
        <w:rPr>
          <w:rStyle w:val="1448"/>
          <w:rFonts w:ascii="Times New Roman" w:hAnsi="Times New Roman"/>
        </w:rPr>
        <w:footnoteRef/>
      </w:r>
      <w:r>
        <w:rPr>
          <w:rFonts w:ascii="Times New Roman" w:hAnsi="Times New Roman"/>
        </w:rPr>
        <w:t xml:space="preserve"> В случае, если Клиенту требуется дальнейший прием Банком к исполнению распоряжения о переводе денежных средств, имеющего признаки ПДСБДСК.</w:t>
      </w:r>
      <w:r>
        <w:rPr>
          <w:rFonts w:ascii="Times New Roman" w:hAnsi="Times New Roman"/>
        </w:rPr>
      </w:r>
      <w:r>
        <w:rPr>
          <w:rFonts w:ascii="Times New Roman" w:hAnsi="Times New Roman"/>
        </w:rPr>
      </w:r>
    </w:p>
  </w:footnote>
  <w:footnote w:id="13">
    <w:p>
      <w:pPr>
        <w:pStyle w:val="1446"/>
        <w:spacing w:after="0" w:line="240" w:lineRule="auto"/>
        <w:rPr>
          <w:rFonts w:ascii="Times New Roman" w:hAnsi="Times New Roman"/>
        </w:rPr>
      </w:pPr>
      <w:r>
        <w:rPr>
          <w:rStyle w:val="1448"/>
          <w:rFonts w:ascii="Times New Roman" w:hAnsi="Times New Roman"/>
        </w:rPr>
        <w:footnoteRef/>
      </w:r>
      <w:r>
        <w:rPr>
          <w:rFonts w:ascii="Times New Roman" w:hAnsi="Times New Roman"/>
        </w:rPr>
        <w:t xml:space="preserve"> </w:t>
      </w:r>
      <w:r>
        <w:rPr>
          <w:rFonts w:ascii="Times New Roman" w:hAnsi="Times New Roman"/>
        </w:rPr>
        <w:t xml:space="preserve">Телефонный звонок может быть осуществлен как Банком Клиенту, так и Клиентом в Банк.</w:t>
      </w:r>
      <w:r>
        <w:rPr>
          <w:rFonts w:ascii="Times New Roman" w:hAnsi="Times New Roman"/>
        </w:rPr>
      </w:r>
      <w:r>
        <w:rPr>
          <w:rFonts w:ascii="Times New Roman" w:hAnsi="Times New Roman"/>
        </w:rPr>
      </w:r>
    </w:p>
  </w:footnote>
  <w:footnote w:id="14">
    <w:p>
      <w:pPr>
        <w:pStyle w:val="1446"/>
        <w:jc w:val="both"/>
        <w:spacing w:after="0" w:line="240" w:lineRule="auto"/>
        <w:rPr>
          <w:rFonts w:ascii="Times New Roman" w:hAnsi="Times New Roman"/>
        </w:rPr>
      </w:pPr>
      <w:r>
        <w:rPr>
          <w:rStyle w:val="1448"/>
          <w:rFonts w:ascii="Times New Roman" w:hAnsi="Times New Roman"/>
        </w:rPr>
        <w:footnoteRef/>
      </w:r>
      <w:r>
        <w:rPr>
          <w:rFonts w:ascii="Times New Roman" w:hAnsi="Times New Roman"/>
        </w:rPr>
        <w:t xml:space="preserve"> При направлении Клиенту запросов, сообщений, уведомлений с использованием электронной почты Банком</w:t>
        <w:br w:type="textWrapping" w:clear="all"/>
        <w:t xml:space="preserve"> не передается информация, составляющая банковскую и иную охраняемую законом тайну. В этом случае запросы/уведомления направляются Клиенту средствами орг</w:t>
      </w:r>
      <w:r>
        <w:rPr>
          <w:rFonts w:ascii="Times New Roman" w:hAnsi="Times New Roman"/>
        </w:rPr>
        <w:t xml:space="preserve">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lang w:eastAsia="en-US"/>
        </w:rPr>
        <w:t xml:space="preserve">.</w:t>
      </w:r>
      <w:r>
        <w:rPr>
          <w:rFonts w:ascii="Times New Roman" w:hAnsi="Times New Roman"/>
        </w:rPr>
      </w:r>
      <w:r>
        <w:rPr>
          <w:rFonts w:ascii="Times New Roman" w:hAnsi="Times New Roman"/>
        </w:rPr>
      </w:r>
    </w:p>
  </w:footnote>
  <w:footnote w:id="15">
    <w:p>
      <w:pPr>
        <w:pStyle w:val="1446"/>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В случае получения Банком решен</w:t>
      </w:r>
      <w:r>
        <w:rPr>
          <w:rFonts w:ascii="Times New Roman" w:hAnsi="Times New Roman"/>
          <w:sz w:val="18"/>
          <w:szCs w:val="18"/>
        </w:rPr>
        <w:t xml:space="preserve">ия налогового органа в электронной форме, датой и временем его получения Банком (для исчисления сроков его исполнения) считаются дата и время завершения положительной проверки Банком формата сообщения, содержащего соответствующее решение налогового органа.</w:t>
      </w:r>
      <w:r>
        <w:rPr>
          <w:rFonts w:ascii="Times New Roman" w:hAnsi="Times New Roman"/>
          <w:sz w:val="18"/>
          <w:szCs w:val="18"/>
        </w:rPr>
      </w:r>
      <w:r>
        <w:rPr>
          <w:rFonts w:ascii="Times New Roman" w:hAnsi="Times New Roman"/>
          <w:sz w:val="18"/>
          <w:szCs w:val="18"/>
        </w:rPr>
      </w:r>
    </w:p>
  </w:footnote>
  <w:footnote w:id="16">
    <w:p>
      <w:pPr>
        <w:pStyle w:val="1446"/>
        <w:ind w:hanging="23"/>
        <w:jc w:val="both"/>
        <w:spacing w:after="0" w:line="240" w:lineRule="auto"/>
        <w:rPr>
          <w:rFonts w:ascii="Times New Roman" w:hAnsi="Times New Roman"/>
        </w:rPr>
      </w:pPr>
      <w:r>
        <w:rPr>
          <w:rStyle w:val="1448"/>
          <w:rFonts w:ascii="Times New Roman" w:hAnsi="Times New Roman"/>
        </w:rPr>
        <w:footnoteRef/>
      </w:r>
      <w:r>
        <w:rPr>
          <w:rFonts w:ascii="Times New Roman" w:hAnsi="Times New Roman"/>
        </w:rPr>
        <w:t xml:space="preserve"> 1) споры, связанные с созданием, реорганизацией и ликвидацией юридического лица;</w:t>
      </w:r>
      <w:r>
        <w:rPr>
          <w:rFonts w:ascii="Times New Roman" w:hAnsi="Times New Roman"/>
        </w:rPr>
      </w:r>
      <w:r>
        <w:rPr>
          <w:rFonts w:ascii="Times New Roman" w:hAnsi="Times New Roman"/>
        </w:rPr>
      </w:r>
    </w:p>
    <w:p>
      <w:pPr>
        <w:pStyle w:val="1446"/>
        <w:ind w:hanging="23"/>
        <w:jc w:val="both"/>
        <w:spacing w:after="0" w:line="240" w:lineRule="auto"/>
        <w:rPr>
          <w:rFonts w:ascii="Times New Roman" w:hAnsi="Times New Roman"/>
        </w:rPr>
      </w:pPr>
      <w:r>
        <w:rPr>
          <w:rFonts w:ascii="Times New Roman" w:hAnsi="Times New Roman"/>
        </w:rPr>
        <w:t xml:space="preserve">2) споры, связанные с принадлежностью акций, долей в уставном (складочном) капитале хозяйственных обществ </w:t>
        <w:br w:type="textWrapping" w:clear="all"/>
        <w:t xml:space="preserve">и товариществ, паев членов коопера</w:t>
      </w:r>
      <w:r>
        <w:rPr>
          <w:rFonts w:ascii="Times New Roman" w:hAnsi="Times New Roman"/>
        </w:rPr>
        <w:t xml:space="preserve">тивов, установлением их обременений и реализацией вытекающих из них прав (кроме споров, указанных в иных пунктах настоящей части), в частности споры, вытекающие из договоров купли-продажи акций, долей в уставном (складочном) капитале хозяйственных обществ,</w:t>
      </w:r>
      <w:r>
        <w:rPr>
          <w:rFonts w:ascii="Times New Roman" w:hAnsi="Times New Roman"/>
        </w:rPr>
        <w:t xml:space="preserve">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за исключением споров, вытекающих из деятельности депозитариев, связанной с учетом прав на ак</w:t>
      </w:r>
      <w:r>
        <w:rPr>
          <w:rFonts w:ascii="Times New Roman" w:hAnsi="Times New Roman"/>
        </w:rPr>
        <w:t xml:space="preserve">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w:t>
      </w:r>
      <w:r>
        <w:rPr>
          <w:rFonts w:ascii="Times New Roman" w:hAnsi="Times New Roman"/>
        </w:rPr>
      </w:r>
      <w:r>
        <w:rPr>
          <w:rFonts w:ascii="Times New Roman" w:hAnsi="Times New Roman"/>
        </w:rPr>
      </w:r>
    </w:p>
    <w:p>
      <w:pPr>
        <w:pStyle w:val="1446"/>
        <w:ind w:hanging="23"/>
        <w:jc w:val="both"/>
        <w:spacing w:after="0" w:line="240" w:lineRule="auto"/>
        <w:rPr>
          <w:rFonts w:ascii="Times New Roman" w:hAnsi="Times New Roman"/>
        </w:rPr>
      </w:pPr>
      <w:r>
        <w:rPr>
          <w:rFonts w:ascii="Times New Roman" w:hAnsi="Times New Roman"/>
        </w:rPr>
        <w:t xml:space="preserve">3) споры по искам учредителей, уча</w:t>
      </w:r>
      <w:r>
        <w:rPr>
          <w:rFonts w:ascii="Times New Roman" w:hAnsi="Times New Roman"/>
        </w:rPr>
        <w:t xml:space="preserve">стников, членов юридического лица (далее – участники юридического лица) </w:t>
        <w:br/>
        <w:t xml:space="preserve">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r>
        <w:rPr>
          <w:rFonts w:ascii="Times New Roman" w:hAnsi="Times New Roman"/>
        </w:rPr>
      </w:r>
      <w:r>
        <w:rPr>
          <w:rFonts w:ascii="Times New Roman" w:hAnsi="Times New Roman"/>
        </w:rPr>
      </w:r>
    </w:p>
    <w:p>
      <w:pPr>
        <w:pStyle w:val="1446"/>
        <w:ind w:hanging="23"/>
        <w:jc w:val="both"/>
        <w:spacing w:after="0" w:line="240" w:lineRule="auto"/>
        <w:rPr>
          <w:rFonts w:ascii="Times New Roman" w:hAnsi="Times New Roman"/>
        </w:rPr>
      </w:pPr>
      <w:r>
        <w:rPr>
          <w:rFonts w:ascii="Times New Roman" w:hAnsi="Times New Roman"/>
        </w:rPr>
        <w:t xml:space="preserve">4) споры, связанные с назначением и</w:t>
      </w:r>
      <w:r>
        <w:rPr>
          <w:rFonts w:ascii="Times New Roman" w:hAnsi="Times New Roman"/>
        </w:rPr>
        <w:t xml:space="preserve">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из гражданских правоотношений между указанными лицами и юридическим </w:t>
      </w:r>
      <w:r>
        <w:rPr>
          <w:rFonts w:ascii="Times New Roman" w:hAnsi="Times New Roman"/>
        </w:rPr>
        <w:t xml:space="preserve">лицом в связи с осуществлением, прекращением, приостановлением полномочий указанных лиц, а также споры, вытекающие из соглашений участников юридического лица по поводу управления этим юридическим лицом, включая споры, вытекающие из корпоративных договоров;</w:t>
      </w:r>
      <w:r>
        <w:rPr>
          <w:rFonts w:ascii="Times New Roman" w:hAnsi="Times New Roman"/>
        </w:rPr>
      </w:r>
      <w:r>
        <w:rPr>
          <w:rFonts w:ascii="Times New Roman" w:hAnsi="Times New Roman"/>
        </w:rPr>
      </w:r>
    </w:p>
    <w:p>
      <w:pPr>
        <w:pStyle w:val="1446"/>
        <w:ind w:hanging="23"/>
        <w:jc w:val="both"/>
        <w:spacing w:after="0" w:line="240" w:lineRule="auto"/>
        <w:rPr>
          <w:rFonts w:ascii="Times New Roman" w:hAnsi="Times New Roman"/>
        </w:rPr>
      </w:pPr>
      <w:r>
        <w:rPr>
          <w:rFonts w:ascii="Times New Roman" w:hAnsi="Times New Roman"/>
        </w:rPr>
        <w:t xml:space="preserve">5) споры, связанные с эмиссией ценных бумаг, в том числе с оспариванием ненормативных правовых актов, решений и действий (бездействия) государственных органов, органов местного са</w:t>
      </w:r>
      <w:r>
        <w:rPr>
          <w:rFonts w:ascii="Times New Roman" w:hAnsi="Times New Roman"/>
        </w:rPr>
        <w:t xml:space="preserve">моуправления, иных органов, должностных лиц, решений органов управления эмитента, с оспариванием сделок, совершенных в процессе размещения эмиссионных ценных бумаг, отчетов (уведомлений) об итогах выпуска (дополнительного выпуска) эмиссионных ценных бумаг;</w:t>
      </w:r>
      <w:r>
        <w:rPr>
          <w:rFonts w:ascii="Times New Roman" w:hAnsi="Times New Roman"/>
        </w:rPr>
      </w:r>
      <w:r>
        <w:rPr>
          <w:rFonts w:ascii="Times New Roman" w:hAnsi="Times New Roman"/>
        </w:rPr>
      </w:r>
    </w:p>
    <w:p>
      <w:pPr>
        <w:pStyle w:val="1446"/>
        <w:ind w:hanging="23"/>
        <w:jc w:val="both"/>
        <w:spacing w:after="0" w:line="240" w:lineRule="auto"/>
        <w:rPr>
          <w:rFonts w:ascii="Times New Roman" w:hAnsi="Times New Roman"/>
        </w:rPr>
      </w:pPr>
      <w:r>
        <w:rPr>
          <w:rFonts w:ascii="Times New Roman" w:hAnsi="Times New Roman"/>
        </w:rPr>
        <w:t xml:space="preserve">6) споры, вытекающие из деятельности держателей реестра </w:t>
      </w:r>
      <w:r>
        <w:rPr>
          <w:rFonts w:ascii="Times New Roman" w:hAnsi="Times New Roman"/>
        </w:rPr>
        <w:t xml:space="preserve">владельцев ценных бумаг, связанной с учетом прав на акции и иные ценные бумаги, с осуществлением держателем реестра владельцев ценных бумаг иных прав и обязанностей, предусмотренных федеральным законом в связи с размещением и (или) обращением ценных бумаг;</w:t>
      </w:r>
      <w:r>
        <w:rPr>
          <w:rFonts w:ascii="Times New Roman" w:hAnsi="Times New Roman"/>
        </w:rPr>
      </w:r>
      <w:r>
        <w:rPr>
          <w:rFonts w:ascii="Times New Roman" w:hAnsi="Times New Roman"/>
        </w:rPr>
      </w:r>
    </w:p>
    <w:p>
      <w:pPr>
        <w:pStyle w:val="1446"/>
        <w:ind w:hanging="23"/>
        <w:jc w:val="both"/>
        <w:spacing w:after="0" w:line="240" w:lineRule="auto"/>
        <w:rPr>
          <w:rFonts w:ascii="Times New Roman" w:hAnsi="Times New Roman"/>
        </w:rPr>
      </w:pPr>
      <w:r>
        <w:rPr>
          <w:rFonts w:ascii="Times New Roman" w:hAnsi="Times New Roman"/>
        </w:rPr>
        <w:t xml:space="preserve">7) споры о созыве общего собрания участников юридического лица;</w:t>
      </w:r>
      <w:r>
        <w:rPr>
          <w:rFonts w:ascii="Times New Roman" w:hAnsi="Times New Roman"/>
        </w:rPr>
      </w:r>
      <w:r>
        <w:rPr>
          <w:rFonts w:ascii="Times New Roman" w:hAnsi="Times New Roman"/>
        </w:rPr>
      </w:r>
    </w:p>
    <w:p>
      <w:pPr>
        <w:pStyle w:val="1446"/>
        <w:ind w:hanging="23"/>
        <w:jc w:val="both"/>
        <w:spacing w:after="0" w:line="240" w:lineRule="auto"/>
        <w:rPr>
          <w:rFonts w:ascii="Times New Roman" w:hAnsi="Times New Roman"/>
        </w:rPr>
      </w:pPr>
      <w:r>
        <w:rPr>
          <w:rFonts w:ascii="Times New Roman" w:hAnsi="Times New Roman"/>
        </w:rPr>
        <w:t xml:space="preserve">8) споры об обжаловании решений органов управления юридического лица;</w:t>
      </w:r>
      <w:r>
        <w:rPr>
          <w:rFonts w:ascii="Times New Roman" w:hAnsi="Times New Roman"/>
        </w:rPr>
      </w:r>
      <w:r>
        <w:rPr>
          <w:rFonts w:ascii="Times New Roman" w:hAnsi="Times New Roman"/>
        </w:rPr>
      </w:r>
    </w:p>
    <w:p>
      <w:pPr>
        <w:pStyle w:val="1446"/>
        <w:ind w:hanging="23"/>
        <w:jc w:val="both"/>
        <w:spacing w:after="0" w:line="240" w:lineRule="auto"/>
        <w:rPr>
          <w:rFonts w:ascii="Times New Roman" w:hAnsi="Times New Roman"/>
        </w:rPr>
      </w:pPr>
      <w:r>
        <w:rPr>
          <w:rFonts w:ascii="Times New Roman" w:hAnsi="Times New Roman"/>
        </w:rPr>
        <w:t xml:space="preserve">9) споры, вытекающие из деятельности нотариусов по удостоверению сделок с долями в уставном капитале обществ с ограниченной ответственностью.</w:t>
      </w:r>
      <w:r>
        <w:rPr>
          <w:rFonts w:ascii="Times New Roman" w:hAnsi="Times New Roman"/>
        </w:rPr>
      </w:r>
      <w:r>
        <w:rPr>
          <w:rFonts w:ascii="Times New Roman" w:hAnsi="Times New Roman"/>
        </w:rPr>
      </w:r>
    </w:p>
  </w:footnote>
  <w:footnote w:id="17">
    <w:p>
      <w:pPr>
        <w:pStyle w:val="1446"/>
        <w:jc w:val="both"/>
        <w:spacing w:after="0" w:line="240" w:lineRule="auto"/>
        <w:rPr>
          <w:rFonts w:ascii="Times New Roman" w:hAnsi="Times New Roman"/>
        </w:rPr>
      </w:pPr>
      <w:r>
        <w:rPr>
          <w:rStyle w:val="1448"/>
          <w:rFonts w:ascii="Times New Roman" w:hAnsi="Times New Roman"/>
        </w:rPr>
        <w:footnoteRef/>
      </w:r>
      <w:r>
        <w:rPr>
          <w:rFonts w:ascii="Times New Roman" w:hAnsi="Times New Roman"/>
        </w:rPr>
        <w:t xml:space="preserve"> </w:t>
      </w:r>
      <w:r>
        <w:rPr>
          <w:rFonts w:ascii="Times New Roman" w:hAnsi="Times New Roman"/>
          <w:lang w:eastAsia="en-US"/>
        </w:rPr>
        <w:t xml:space="preserve">При направлении Клиенту запросов, сообщений, уведомлений с использованием электронной почты Банком </w:t>
        <w:br w:type="textWrapping" w:clear="all"/>
        <w:t xml:space="preserve">не передается информация, составляющая банковскую и иную охраняемую законом тайну. В этом случае запросы/уведомления направляются Клиенту средствами орга</w:t>
      </w:r>
      <w:r>
        <w:rPr>
          <w:rFonts w:ascii="Times New Roman" w:hAnsi="Times New Roman"/>
          <w:lang w:eastAsia="en-US"/>
        </w:rPr>
        <w:t xml:space="preserve">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rPr>
      </w:r>
      <w:r>
        <w:rPr>
          <w:rFonts w:ascii="Times New Roman" w:hAnsi="Times New Roman"/>
        </w:rPr>
      </w:r>
    </w:p>
  </w:footnote>
  <w:footnote w:id="18">
    <w:p>
      <w:pPr>
        <w:pStyle w:val="1438"/>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Федеральный закон от 03.06.2009 № 103-ФЗ «О деятельности по приему платежей физических лиц, осуществляемой платежными агентами».</w:t>
      </w:r>
      <w:r>
        <w:rPr>
          <w:rFonts w:ascii="Times New Roman" w:hAnsi="Times New Roman"/>
          <w:sz w:val="18"/>
          <w:szCs w:val="18"/>
        </w:rPr>
      </w:r>
      <w:r>
        <w:rPr>
          <w:rFonts w:ascii="Times New Roman" w:hAnsi="Times New Roman"/>
          <w:sz w:val="18"/>
          <w:szCs w:val="18"/>
        </w:rPr>
      </w:r>
    </w:p>
  </w:footnote>
  <w:footnote w:id="19">
    <w:p>
      <w:pPr>
        <w:pStyle w:val="1446"/>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Клиент - платежный агент - </w:t>
      </w:r>
      <w:r>
        <w:rPr>
          <w:rFonts w:ascii="Times New Roman" w:hAnsi="Times New Roman"/>
          <w:bCs/>
          <w:sz w:val="18"/>
          <w:szCs w:val="18"/>
        </w:rPr>
        <w:t xml:space="preserve">юридическое лицо, созданное в соответствии с </w:t>
      </w:r>
      <w:r>
        <w:rPr>
          <w:rFonts w:ascii="Times New Roman" w:hAnsi="Times New Roman"/>
          <w:bCs/>
          <w:sz w:val="18"/>
          <w:szCs w:val="18"/>
        </w:rPr>
        <w:t xml:space="preserve">законодательством Российской Федерации, за исключением кредитной организации, или индивидуальный предприниматель, осуществляющие деятельность по приему платежей физических лиц. Платежным агентом является оператор по приему платежей либо платежный субагент.</w:t>
      </w:r>
      <w:r>
        <w:rPr>
          <w:rFonts w:ascii="Times New Roman" w:hAnsi="Times New Roman"/>
          <w:sz w:val="18"/>
          <w:szCs w:val="18"/>
        </w:rPr>
      </w:r>
      <w:r>
        <w:rPr>
          <w:rFonts w:ascii="Times New Roman" w:hAnsi="Times New Roman"/>
          <w:sz w:val="18"/>
          <w:szCs w:val="18"/>
        </w:rPr>
      </w:r>
    </w:p>
  </w:footnote>
  <w:footnote w:id="20">
    <w:p>
      <w:pPr>
        <w:pStyle w:val="1438"/>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Оператор по приему платежей - платежный агент - юридическ</w:t>
      </w:r>
      <w:r>
        <w:rPr>
          <w:rFonts w:ascii="Times New Roman" w:hAnsi="Times New Roman"/>
          <w:sz w:val="18"/>
          <w:szCs w:val="18"/>
        </w:rPr>
        <w:t xml:space="preserve">ое лицо, сведения о котором внесены Банком России в реестр операторов по приему платежей и которое в соответствии с требованиями Федерального закона № 103-ФЗ заключает с поставщиками договоры об осуществлении деятельности по приему платежей физических лиц.</w:t>
      </w:r>
      <w:r>
        <w:rPr>
          <w:rFonts w:ascii="Times New Roman" w:hAnsi="Times New Roman"/>
          <w:sz w:val="18"/>
          <w:szCs w:val="18"/>
        </w:rPr>
      </w:r>
      <w:r>
        <w:rPr>
          <w:rFonts w:ascii="Times New Roman" w:hAnsi="Times New Roman"/>
          <w:sz w:val="18"/>
          <w:szCs w:val="18"/>
        </w:rPr>
      </w:r>
    </w:p>
  </w:footnote>
  <w:footnote w:id="21">
    <w:p>
      <w:pPr>
        <w:pStyle w:val="1446"/>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Платежный субагент - платежный агент - юридическое лицо или индивидуальный предприниматель, заключившие с оператором по приему платежей договор об осуществлении деятельности по приему платежей физических лиц.</w:t>
      </w:r>
      <w:r>
        <w:rPr>
          <w:rFonts w:ascii="Times New Roman" w:hAnsi="Times New Roman"/>
          <w:sz w:val="18"/>
          <w:szCs w:val="18"/>
        </w:rPr>
      </w:r>
      <w:r>
        <w:rPr>
          <w:rFonts w:ascii="Times New Roman" w:hAnsi="Times New Roman"/>
          <w:sz w:val="18"/>
          <w:szCs w:val="18"/>
        </w:rPr>
      </w:r>
    </w:p>
  </w:footnote>
  <w:footnote w:id="22">
    <w:p>
      <w:pPr>
        <w:pStyle w:val="1446"/>
        <w:jc w:val="both"/>
        <w:spacing w:after="0" w:line="240" w:lineRule="auto"/>
        <w:rPr>
          <w:rFonts w:ascii="Times New Roman" w:hAnsi="Times New Roman"/>
          <w:sz w:val="18"/>
          <w:szCs w:val="18"/>
          <w:lang w:val="ru-RU"/>
        </w:rPr>
      </w:pPr>
      <w:r>
        <w:rPr>
          <w:rStyle w:val="1448"/>
          <w:rFonts w:ascii="Times New Roman" w:hAnsi="Times New Roman"/>
          <w:sz w:val="18"/>
          <w:szCs w:val="18"/>
        </w:rPr>
        <w:footnoteRef/>
      </w:r>
      <w:r>
        <w:rPr>
          <w:rFonts w:ascii="Times New Roman" w:hAnsi="Times New Roman"/>
          <w:sz w:val="18"/>
          <w:szCs w:val="18"/>
        </w:rPr>
        <w:t xml:space="preserve"> До</w:t>
      </w:r>
      <w:r>
        <w:rPr>
          <w:rFonts w:ascii="Times New Roman" w:hAnsi="Times New Roman"/>
          <w:sz w:val="18"/>
          <w:szCs w:val="18"/>
        </w:rPr>
        <w:t xml:space="preserve">говор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 Федерального закона № 103-ФЗ</w:t>
      </w:r>
      <w:r>
        <w:rPr>
          <w:rFonts w:ascii="Times New Roman" w:hAnsi="Times New Roman"/>
          <w:sz w:val="18"/>
          <w:szCs w:val="18"/>
          <w:lang w:val="ru-RU"/>
        </w:rPr>
        <w:t xml:space="preserve">.</w:t>
      </w:r>
      <w:r>
        <w:rPr>
          <w:rFonts w:ascii="Times New Roman" w:hAnsi="Times New Roman"/>
          <w:sz w:val="18"/>
          <w:szCs w:val="18"/>
          <w:lang w:val="ru-RU"/>
        </w:rPr>
      </w:r>
      <w:r>
        <w:rPr>
          <w:rFonts w:ascii="Times New Roman" w:hAnsi="Times New Roman"/>
          <w:sz w:val="18"/>
          <w:szCs w:val="18"/>
          <w:lang w:val="ru-RU"/>
        </w:rPr>
      </w:r>
    </w:p>
  </w:footnote>
  <w:footnote w:id="23">
    <w:p>
      <w:pPr>
        <w:pStyle w:val="1438"/>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w:t>
      </w:r>
      <w:r>
        <w:rPr>
          <w:rFonts w:ascii="Times New Roman" w:hAnsi="Times New Roman"/>
          <w:sz w:val="18"/>
          <w:szCs w:val="18"/>
        </w:rPr>
        <w:t xml:space="preserve">лняемые работы, оказываемые услуги) в соответствии с Федеральным 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Российской Фе</w:t>
      </w:r>
      <w:r>
        <w:rPr>
          <w:rFonts w:ascii="Times New Roman" w:hAnsi="Times New Roman"/>
          <w:sz w:val="18"/>
          <w:szCs w:val="18"/>
        </w:rPr>
        <w:t xml:space="preserve">дерации, а также органы государственной власти и органы местного самоуправления, бюджетные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r>
        <w:rPr>
          <w:rFonts w:ascii="Times New Roman" w:hAnsi="Times New Roman"/>
          <w:sz w:val="18"/>
          <w:szCs w:val="18"/>
        </w:rPr>
      </w:r>
      <w:r>
        <w:rPr>
          <w:rFonts w:ascii="Times New Roman" w:hAnsi="Times New Roman"/>
          <w:sz w:val="18"/>
          <w:szCs w:val="18"/>
        </w:rPr>
      </w:r>
    </w:p>
  </w:footnote>
  <w:footnote w:id="24">
    <w:p>
      <w:pPr>
        <w:pStyle w:val="1438"/>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Федеральный закон от 27.06.2011 № 161-ФЗ «О национальной платежной системе».</w:t>
      </w:r>
      <w:r>
        <w:rPr>
          <w:rFonts w:ascii="Times New Roman" w:hAnsi="Times New Roman"/>
          <w:sz w:val="18"/>
          <w:szCs w:val="18"/>
        </w:rPr>
      </w:r>
      <w:r>
        <w:rPr>
          <w:rFonts w:ascii="Times New Roman" w:hAnsi="Times New Roman"/>
          <w:sz w:val="18"/>
          <w:szCs w:val="18"/>
        </w:rPr>
      </w:r>
    </w:p>
  </w:footnote>
  <w:footnote w:id="25">
    <w:p>
      <w:pPr>
        <w:pStyle w:val="1438"/>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Банковский платежный</w:t>
      </w:r>
      <w:r>
        <w:rPr>
          <w:rFonts w:ascii="Times New Roman" w:hAnsi="Times New Roman"/>
          <w:sz w:val="18"/>
          <w:szCs w:val="18"/>
        </w:rPr>
        <w:t xml:space="preserve"> агент - юридическое лицо, не являющееся кредитной организацией, или индивидуальный предприниматель, которые привлекаются кредитной организацией в целях осуществления отдельных банковских операций в соответствии с требованиями Федерального закона № 161-ФЗ.</w:t>
      </w:r>
      <w:r>
        <w:rPr>
          <w:rFonts w:ascii="Times New Roman" w:hAnsi="Times New Roman"/>
          <w:sz w:val="18"/>
          <w:szCs w:val="18"/>
        </w:rPr>
      </w:r>
      <w:r>
        <w:rPr>
          <w:rFonts w:ascii="Times New Roman" w:hAnsi="Times New Roman"/>
          <w:sz w:val="18"/>
          <w:szCs w:val="18"/>
        </w:rPr>
      </w:r>
    </w:p>
  </w:footnote>
  <w:footnote w:id="26">
    <w:p>
      <w:pPr>
        <w:pStyle w:val="1446"/>
        <w:jc w:val="both"/>
        <w:spacing w:after="0" w:line="240" w:lineRule="auto"/>
        <w:rPr>
          <w:sz w:val="18"/>
          <w:szCs w:val="18"/>
        </w:rPr>
      </w:pPr>
      <w:r>
        <w:rPr>
          <w:rStyle w:val="1448"/>
          <w:rFonts w:ascii="Times New Roman" w:hAnsi="Times New Roman"/>
          <w:sz w:val="18"/>
          <w:szCs w:val="18"/>
        </w:rPr>
        <w:footnoteRef/>
      </w:r>
      <w:r>
        <w:rPr>
          <w:rFonts w:ascii="Times New Roman" w:hAnsi="Times New Roman"/>
          <w:sz w:val="18"/>
          <w:szCs w:val="18"/>
        </w:rPr>
        <w:t xml:space="preserve"> Банковский платежны</w:t>
      </w:r>
      <w:r>
        <w:rPr>
          <w:rFonts w:ascii="Times New Roman" w:hAnsi="Times New Roman"/>
          <w:sz w:val="18"/>
          <w:szCs w:val="18"/>
        </w:rPr>
        <w:t xml:space="preserve">й субагент - юридическое лицо, не являющееся кредитной организацией, или индивидуальный предприниматель, которые привлекаются банковским платежным агентом в целях осуществления отдельных банковских операций в соответствии с требованиями Федерального закона</w:t>
      </w:r>
      <w:r>
        <w:rPr>
          <w:rFonts w:ascii="Times New Roman" w:hAnsi="Times New Roman"/>
          <w:sz w:val="18"/>
          <w:szCs w:val="18"/>
          <w:lang w:val="ru-RU"/>
        </w:rPr>
        <w:t xml:space="preserve"> </w:t>
      </w:r>
      <w:r>
        <w:rPr>
          <w:rFonts w:ascii="Times New Roman" w:hAnsi="Times New Roman"/>
          <w:sz w:val="18"/>
          <w:szCs w:val="18"/>
        </w:rPr>
        <w:t xml:space="preserve">№ 161-ФЗ.</w:t>
      </w:r>
      <w:r>
        <w:rPr>
          <w:sz w:val="18"/>
          <w:szCs w:val="18"/>
        </w:rPr>
      </w:r>
      <w:r>
        <w:rPr>
          <w:sz w:val="18"/>
          <w:szCs w:val="18"/>
        </w:rPr>
      </w:r>
    </w:p>
  </w:footnote>
  <w:footnote w:id="27">
    <w:p>
      <w:pPr>
        <w:pStyle w:val="1446"/>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Оператор по переводу денежных средств – организация, которая в соответствии с законодательством Российской Федерации вправе осуществлять перевод денежных средств.</w:t>
      </w:r>
      <w:r>
        <w:rPr>
          <w:rFonts w:ascii="Times New Roman" w:hAnsi="Times New Roman"/>
          <w:sz w:val="18"/>
          <w:szCs w:val="18"/>
        </w:rPr>
      </w:r>
      <w:r>
        <w:rPr>
          <w:rFonts w:ascii="Times New Roman" w:hAnsi="Times New Roman"/>
          <w:sz w:val="18"/>
          <w:szCs w:val="18"/>
        </w:rPr>
      </w:r>
    </w:p>
  </w:footnote>
  <w:footnote w:id="28">
    <w:p>
      <w:pPr>
        <w:pStyle w:val="1446"/>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(выполняемые работы, оказываемые услуги) в соответствии с </w:t>
      </w:r>
      <w:r>
        <w:rPr>
          <w:rFonts w:ascii="Times New Roman" w:hAnsi="Times New Roman"/>
          <w:sz w:val="18"/>
          <w:szCs w:val="18"/>
          <w:lang w:val="ru-RU"/>
        </w:rPr>
        <w:t xml:space="preserve">Федеральным </w:t>
      </w:r>
      <w:r>
        <w:rPr>
          <w:rFonts w:ascii="Times New Roman" w:hAnsi="Times New Roman"/>
          <w:sz w:val="18"/>
          <w:szCs w:val="18"/>
        </w:rPr>
        <w:t xml:space="preserve">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w:t>
      </w:r>
      <w:r>
        <w:rPr>
          <w:rFonts w:ascii="Times New Roman" w:hAnsi="Times New Roman"/>
          <w:sz w:val="18"/>
          <w:szCs w:val="18"/>
        </w:rPr>
        <w:t xml:space="preserve">сийской Федерации, а также органы государственной власти и органы местного самоуправления,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r>
        <w:rPr>
          <w:rFonts w:ascii="Times New Roman" w:hAnsi="Times New Roman"/>
          <w:sz w:val="18"/>
          <w:szCs w:val="18"/>
        </w:rPr>
      </w:r>
      <w:r>
        <w:rPr>
          <w:rFonts w:ascii="Times New Roman" w:hAnsi="Times New Roman"/>
          <w:sz w:val="18"/>
          <w:szCs w:val="18"/>
        </w:rPr>
      </w:r>
    </w:p>
  </w:footnote>
  <w:footnote w:id="29">
    <w:p>
      <w:pPr>
        <w:pStyle w:val="1446"/>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Оператор </w:t>
      </w:r>
      <w:r>
        <w:rPr>
          <w:rFonts w:ascii="Times New Roman" w:hAnsi="Times New Roman"/>
          <w:sz w:val="18"/>
          <w:szCs w:val="18"/>
        </w:rPr>
        <w:t xml:space="preserve">по приему платежей - платежный агент - юридическ</w:t>
      </w:r>
      <w:r>
        <w:rPr>
          <w:rFonts w:ascii="Times New Roman" w:hAnsi="Times New Roman"/>
          <w:sz w:val="18"/>
          <w:szCs w:val="18"/>
        </w:rPr>
        <w:t xml:space="preserve">ое лицо, сведения о котором внесены Банком России в реестр операторов по приему платежей и которое в соответствии с требованиями Федерального закона № 103-ФЗ заключает с поставщиками договоры об осуществлении деятельности по приему платежей физических лиц.</w:t>
      </w:r>
      <w:r>
        <w:rPr>
          <w:rFonts w:ascii="Times New Roman" w:hAnsi="Times New Roman"/>
          <w:sz w:val="18"/>
          <w:szCs w:val="18"/>
        </w:rPr>
      </w:r>
      <w:r>
        <w:rPr>
          <w:rFonts w:ascii="Times New Roman" w:hAnsi="Times New Roman"/>
          <w:sz w:val="18"/>
          <w:szCs w:val="18"/>
        </w:rPr>
      </w:r>
    </w:p>
  </w:footnote>
  <w:footnote w:id="30">
    <w:p>
      <w:pPr>
        <w:pStyle w:val="1438"/>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Договор о приеме платежей – дог</w:t>
      </w:r>
      <w:r>
        <w:rPr>
          <w:rFonts w:ascii="Times New Roman" w:hAnsi="Times New Roman"/>
          <w:sz w:val="18"/>
          <w:szCs w:val="18"/>
        </w:rPr>
        <w:t xml:space="preserve">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 Федерального закона № 103-ФЗ.</w:t>
      </w:r>
      <w:r>
        <w:rPr>
          <w:rFonts w:ascii="Times New Roman" w:hAnsi="Times New Roman"/>
          <w:sz w:val="18"/>
          <w:szCs w:val="18"/>
        </w:rPr>
      </w:r>
      <w:r>
        <w:rPr>
          <w:rFonts w:ascii="Times New Roman" w:hAnsi="Times New Roman"/>
          <w:sz w:val="18"/>
          <w:szCs w:val="18"/>
        </w:rPr>
      </w:r>
    </w:p>
  </w:footnote>
  <w:footnote w:id="31">
    <w:p>
      <w:pPr>
        <w:pStyle w:val="1438"/>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Федеральный закон от 22.04.1996 № 39-ФЗ «О рынке ценных бумаг».</w:t>
      </w:r>
      <w:r>
        <w:rPr>
          <w:rFonts w:ascii="Times New Roman" w:hAnsi="Times New Roman"/>
          <w:sz w:val="18"/>
          <w:szCs w:val="18"/>
        </w:rPr>
      </w:r>
      <w:r>
        <w:rPr>
          <w:rFonts w:ascii="Times New Roman" w:hAnsi="Times New Roman"/>
          <w:sz w:val="18"/>
          <w:szCs w:val="18"/>
        </w:rPr>
      </w:r>
    </w:p>
  </w:footnote>
  <w:footnote w:id="32">
    <w:p>
      <w:pPr>
        <w:pStyle w:val="1446"/>
        <w:jc w:val="both"/>
        <w:spacing w:after="0" w:line="240" w:lineRule="auto"/>
        <w:rPr>
          <w:sz w:val="18"/>
          <w:szCs w:val="18"/>
        </w:rPr>
      </w:pPr>
      <w:r>
        <w:rPr>
          <w:rStyle w:val="1448"/>
          <w:rFonts w:ascii="Times New Roman" w:hAnsi="Times New Roman"/>
          <w:sz w:val="18"/>
          <w:szCs w:val="18"/>
        </w:rPr>
        <w:footnoteRef/>
      </w:r>
      <w:r>
        <w:rPr>
          <w:rFonts w:ascii="Times New Roman" w:hAnsi="Times New Roman"/>
          <w:sz w:val="18"/>
          <w:szCs w:val="18"/>
        </w:rPr>
        <w:t xml:space="preserve"> Брокер- профессиональный участник рынка ценных бумаг, осуществляющий брокерскую деятельность.</w:t>
      </w:r>
      <w:r>
        <w:rPr>
          <w:rFonts w:ascii="Times New Roman" w:hAnsi="Times New Roman"/>
          <w:sz w:val="18"/>
          <w:szCs w:val="18"/>
          <w:lang w:val="ru-RU"/>
        </w:rPr>
        <w:t xml:space="preserve"> </w:t>
      </w:r>
      <w:r>
        <w:rPr>
          <w:rFonts w:ascii="Times New Roman" w:hAnsi="Times New Roman"/>
          <w:sz w:val="18"/>
          <w:szCs w:val="18"/>
        </w:rPr>
        <w:t xml:space="preserve">Брокерской деятельностью признается деятельность по совершению гражданско-правовых сделок с ценными бумагами и (или) по заключению дог</w:t>
      </w:r>
      <w:r>
        <w:rPr>
          <w:rFonts w:ascii="Times New Roman" w:hAnsi="Times New Roman"/>
          <w:sz w:val="18"/>
          <w:szCs w:val="18"/>
        </w:rPr>
        <w:t xml:space="preserve">оворов, являющихся производными финансовыми инструментами, по поручению клиента от имени и за счет клиента (в том числе эмитента эмиссионных ценных бумаг при их размещении) или от своего имени и за счет клиента на основании возмездных договоров с клиентом.</w:t>
      </w:r>
      <w:r>
        <w:rPr>
          <w:sz w:val="18"/>
          <w:szCs w:val="18"/>
        </w:rPr>
      </w:r>
      <w:r>
        <w:rPr>
          <w:sz w:val="18"/>
          <w:szCs w:val="18"/>
        </w:rPr>
      </w:r>
    </w:p>
  </w:footnote>
  <w:footnote w:id="33">
    <w:p>
      <w:pPr>
        <w:pStyle w:val="1446"/>
        <w:spacing w:after="0" w:line="240" w:lineRule="auto"/>
        <w:rPr>
          <w:rFonts w:ascii="Times New Roman" w:hAnsi="Times New Roman"/>
          <w:sz w:val="18"/>
          <w:szCs w:val="18"/>
          <w:lang w:val="ru-RU"/>
        </w:rPr>
      </w:pPr>
      <w:r>
        <w:rPr>
          <w:rStyle w:val="1448"/>
          <w:rFonts w:ascii="Times New Roman" w:hAnsi="Times New Roman"/>
          <w:sz w:val="18"/>
          <w:szCs w:val="18"/>
        </w:rPr>
        <w:footnoteRef/>
      </w:r>
      <w:r>
        <w:rPr>
          <w:rFonts w:ascii="Times New Roman" w:hAnsi="Times New Roman"/>
          <w:sz w:val="18"/>
          <w:szCs w:val="18"/>
        </w:rPr>
        <w:t xml:space="preserve"> Федеральный закон Российской Федерации от 07.05.1998 № 75-ФЗ «О негосударственных пенсионных фондах»</w:t>
      </w:r>
      <w:r>
        <w:rPr>
          <w:rFonts w:ascii="Times New Roman" w:hAnsi="Times New Roman"/>
          <w:sz w:val="18"/>
          <w:szCs w:val="18"/>
          <w:lang w:val="ru-RU"/>
        </w:rPr>
        <w:t xml:space="preserve">.</w:t>
      </w:r>
      <w:r>
        <w:rPr>
          <w:rFonts w:ascii="Times New Roman" w:hAnsi="Times New Roman"/>
          <w:sz w:val="18"/>
          <w:szCs w:val="18"/>
          <w:lang w:val="ru-RU"/>
        </w:rPr>
      </w:r>
      <w:r>
        <w:rPr>
          <w:rFonts w:ascii="Times New Roman" w:hAnsi="Times New Roman"/>
          <w:sz w:val="18"/>
          <w:szCs w:val="18"/>
          <w:lang w:val="ru-RU"/>
        </w:rPr>
      </w:r>
    </w:p>
  </w:footnote>
  <w:footnote w:id="34">
    <w:p>
      <w:pPr>
        <w:pStyle w:val="1446"/>
        <w:jc w:val="both"/>
        <w:spacing w:after="0" w:line="240" w:lineRule="auto"/>
        <w:rPr>
          <w:rFonts w:ascii="Times New Roman" w:hAnsi="Times New Roman"/>
          <w:sz w:val="18"/>
          <w:szCs w:val="18"/>
        </w:rPr>
      </w:pPr>
      <w:r>
        <w:rPr>
          <w:rStyle w:val="1448"/>
          <w:rFonts w:ascii="Times New Roman" w:hAnsi="Times New Roman"/>
          <w:sz w:val="18"/>
          <w:szCs w:val="18"/>
        </w:rPr>
        <w:footnoteRef/>
      </w:r>
      <w:r>
        <w:rPr>
          <w:rFonts w:ascii="Times New Roman" w:hAnsi="Times New Roman"/>
          <w:sz w:val="18"/>
          <w:szCs w:val="18"/>
        </w:rPr>
        <w:t xml:space="preserve"> Спецдепозитарий – специализированный депозитарий, являющийся юридическим лицом (акционерным обществом либо обществом с ограниченной (дополнительной) ответственностью), созданным в соответствии с законода</w:t>
      </w:r>
      <w:r>
        <w:rPr>
          <w:rFonts w:ascii="Times New Roman" w:hAnsi="Times New Roman"/>
          <w:sz w:val="18"/>
          <w:szCs w:val="18"/>
        </w:rPr>
        <w:t xml:space="preserve">тельством Российской Федерации и имеющий лицензию на осуществление депозитарной деятельности и лицензию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w:t>
      </w:r>
      <w:r>
        <w:rPr>
          <w:rFonts w:ascii="Times New Roman" w:hAnsi="Times New Roman"/>
          <w:sz w:val="18"/>
          <w:szCs w:val="18"/>
        </w:rPr>
      </w:r>
      <w:r>
        <w:rPr>
          <w:rFonts w:ascii="Times New Roman" w:hAnsi="Times New Roman"/>
          <w:sz w:val="18"/>
          <w:szCs w:val="18"/>
        </w:rPr>
      </w:r>
    </w:p>
  </w:footnote>
  <w:footnote w:id="35">
    <w:p>
      <w:pPr>
        <w:pStyle w:val="1421"/>
        <w:jc w:val="both"/>
        <w:spacing w:after="0"/>
        <w:rPr>
          <w:rFonts w:ascii="Times New Roman" w:hAnsi="Times New Roman" w:cs="Times New Roman"/>
          <w:szCs w:val="18"/>
        </w:rPr>
      </w:pPr>
      <w:r>
        <w:rPr>
          <w:rStyle w:val="1423"/>
          <w:rFonts w:ascii="Times New Roman" w:hAnsi="Times New Roman" w:eastAsia="Times New Roman" w:cs="Times New Roman"/>
          <w:sz w:val="20"/>
          <w:szCs w:val="20"/>
        </w:rPr>
        <w:footnoteRef/>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Только по Счету ДУ СПН в валюте Российской Федерации, а также при наличии</w:t>
      </w:r>
      <w:r>
        <w:rPr>
          <w:rFonts w:ascii="Times New Roman" w:hAnsi="Times New Roman" w:eastAsia="Times New Roman" w:cs="Times New Roman"/>
          <w:sz w:val="20"/>
          <w:szCs w:val="20"/>
        </w:rPr>
        <w:t xml:space="preserve"> ИС Свой Бизнес у </w:t>
      </w:r>
      <w:r>
        <w:rPr>
          <w:rFonts w:ascii="Times New Roman" w:hAnsi="Times New Roman" w:eastAsia="Times New Roman" w:cs="Times New Roman"/>
          <w:sz w:val="20"/>
          <w:szCs w:val="20"/>
        </w:rPr>
        <w:t xml:space="preserve">Спецдепозитари</w:t>
      </w:r>
      <w:r>
        <w:rPr>
          <w:rFonts w:ascii="Times New Roman" w:hAnsi="Times New Roman" w:eastAsia="Times New Roman" w:cs="Times New Roman"/>
          <w:sz w:val="20"/>
          <w:szCs w:val="20"/>
        </w:rPr>
        <w:t xml:space="preserve">я</w:t>
      </w:r>
      <w:r>
        <w:rPr>
          <w:rFonts w:ascii="Times New Roman" w:hAnsi="Times New Roman" w:eastAsia="Times New Roman" w:cs="Times New Roman"/>
          <w:sz w:val="20"/>
          <w:szCs w:val="20"/>
        </w:rPr>
        <w:t xml:space="preserve">.</w:t>
      </w:r>
      <w:r>
        <w:rPr>
          <w:rFonts w:ascii="Times New Roman" w:hAnsi="Times New Roman" w:cs="Times New Roman"/>
          <w:szCs w:val="18"/>
        </w:rPr>
      </w:r>
      <w:r>
        <w:rPr>
          <w:rFonts w:ascii="Times New Roman" w:hAnsi="Times New Roman" w:cs="Times New Roman"/>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70"/>
      <w:jc w:val="center"/>
      <w:rPr>
        <w:lang w:val="en-US"/>
      </w:rPr>
    </w:pPr>
    <w:r>
      <w:fldChar w:fldCharType="begin"/>
    </w:r>
    <w:r>
      <w:instrText xml:space="preserve">PAGE   \* MERGEFORMAT</w:instrText>
    </w:r>
    <w:r>
      <w:fldChar w:fldCharType="separate"/>
    </w:r>
    <w:r>
      <w:t xml:space="preserve">25</w:t>
    </w:r>
    <w:r>
      <w:fldChar w:fldCharType="end"/>
    </w:r>
    <w:r>
      <w:rPr>
        <w:lang w:val="en-US"/>
      </w:rPr>
    </w:r>
    <w:r>
      <w:rPr>
        <w:lang w:val="en-US"/>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2"/>
      <w:numFmt w:val="decimal"/>
      <w:isLgl w:val="false"/>
      <w:suff w:val="tab"/>
      <w:lvlText w:val="%1."/>
      <w:lvlJc w:val="left"/>
      <w:pPr>
        <w:ind w:left="720" w:hanging="360"/>
      </w:pPr>
    </w:lvl>
    <w:lvl w:ilvl="1">
      <w:start w:val="1"/>
      <w:numFmt w:val="decimal"/>
      <w:isLgl w:val="false"/>
      <w:suff w:val="tab"/>
      <w:lvlText w:val="%1.%2."/>
      <w:lvlJc w:val="left"/>
      <w:pPr>
        <w:ind w:left="1288" w:hanging="720"/>
      </w:pPr>
      <w:rPr>
        <w:b w:val="0"/>
      </w:r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520" w:hanging="108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600" w:hanging="1440"/>
      </w:pPr>
    </w:lvl>
    <w:lvl w:ilvl="6">
      <w:start w:val="1"/>
      <w:numFmt w:val="decimal"/>
      <w:isLgl w:val="false"/>
      <w:suff w:val="tab"/>
      <w:lvlText w:val="%1.%2.%3.%4.%5.%6.%7."/>
      <w:lvlJc w:val="left"/>
      <w:pPr>
        <w:ind w:left="4320" w:hanging="1800"/>
      </w:pPr>
    </w:lvl>
    <w:lvl w:ilvl="7">
      <w:start w:val="1"/>
      <w:numFmt w:val="decimal"/>
      <w:isLgl w:val="false"/>
      <w:suff w:val="tab"/>
      <w:lvlText w:val="%1.%2.%3.%4.%5.%6.%7.%8."/>
      <w:lvlJc w:val="left"/>
      <w:pPr>
        <w:ind w:left="4680" w:hanging="1800"/>
      </w:pPr>
    </w:lvl>
    <w:lvl w:ilvl="8">
      <w:start w:val="1"/>
      <w:numFmt w:val="decimal"/>
      <w:isLgl w:val="false"/>
      <w:suff w:val="tab"/>
      <w:lvlText w:val="%1.%2.%3.%4.%5.%6.%7.%8.%9."/>
      <w:lvlJc w:val="left"/>
      <w:pPr>
        <w:ind w:left="5400" w:hanging="2160"/>
      </w:pPr>
    </w:lvl>
  </w:abstractNum>
  <w:abstractNum w:abstractNumId="1">
    <w:multiLevelType w:val="hybridMultilevel"/>
    <w:lvl w:ilvl="0">
      <w:start w:val="6"/>
      <w:numFmt w:val="decimal"/>
      <w:isLgl w:val="false"/>
      <w:suff w:val="tab"/>
      <w:lvlText w:val="%1."/>
      <w:lvlJc w:val="left"/>
      <w:pPr>
        <w:ind w:left="360" w:hanging="360"/>
      </w:pPr>
    </w:lvl>
    <w:lvl w:ilvl="1">
      <w:start w:val="8"/>
      <w:numFmt w:val="decimal"/>
      <w:isLgl w:val="false"/>
      <w:suff w:val="tab"/>
      <w:lvlText w:val="%1.%2."/>
      <w:lvlJc w:val="left"/>
      <w:pPr>
        <w:ind w:left="1774" w:hanging="360"/>
      </w:pPr>
    </w:lvl>
    <w:lvl w:ilvl="2">
      <w:start w:val="1"/>
      <w:numFmt w:val="decimal"/>
      <w:isLgl w:val="false"/>
      <w:suff w:val="tab"/>
      <w:lvlText w:val="%1.%2.%3."/>
      <w:lvlJc w:val="left"/>
      <w:pPr>
        <w:ind w:left="3548" w:hanging="720"/>
      </w:pPr>
    </w:lvl>
    <w:lvl w:ilvl="3">
      <w:start w:val="1"/>
      <w:numFmt w:val="decimal"/>
      <w:isLgl w:val="false"/>
      <w:suff w:val="tab"/>
      <w:lvlText w:val="%1.%2.%3.%4."/>
      <w:lvlJc w:val="left"/>
      <w:pPr>
        <w:ind w:left="4962" w:hanging="720"/>
      </w:pPr>
    </w:lvl>
    <w:lvl w:ilvl="4">
      <w:start w:val="1"/>
      <w:numFmt w:val="decimal"/>
      <w:isLgl w:val="false"/>
      <w:suff w:val="tab"/>
      <w:lvlText w:val="%1.%2.%3.%4.%5."/>
      <w:lvlJc w:val="left"/>
      <w:pPr>
        <w:ind w:left="6736" w:hanging="1080"/>
      </w:pPr>
    </w:lvl>
    <w:lvl w:ilvl="5">
      <w:start w:val="1"/>
      <w:numFmt w:val="decimal"/>
      <w:isLgl w:val="false"/>
      <w:suff w:val="tab"/>
      <w:lvlText w:val="%1.%2.%3.%4.%5.%6."/>
      <w:lvlJc w:val="left"/>
      <w:pPr>
        <w:ind w:left="8150" w:hanging="1080"/>
      </w:pPr>
    </w:lvl>
    <w:lvl w:ilvl="6">
      <w:start w:val="1"/>
      <w:numFmt w:val="decimal"/>
      <w:isLgl w:val="false"/>
      <w:suff w:val="tab"/>
      <w:lvlText w:val="%1.%2.%3.%4.%5.%6.%7."/>
      <w:lvlJc w:val="left"/>
      <w:pPr>
        <w:ind w:left="9924" w:hanging="1440"/>
      </w:pPr>
    </w:lvl>
    <w:lvl w:ilvl="7">
      <w:start w:val="1"/>
      <w:numFmt w:val="decimal"/>
      <w:isLgl w:val="false"/>
      <w:suff w:val="tab"/>
      <w:lvlText w:val="%1.%2.%3.%4.%5.%6.%7.%8."/>
      <w:lvlJc w:val="left"/>
      <w:pPr>
        <w:ind w:left="11338" w:hanging="1440"/>
      </w:pPr>
    </w:lvl>
    <w:lvl w:ilvl="8">
      <w:start w:val="1"/>
      <w:numFmt w:val="decimal"/>
      <w:isLgl w:val="false"/>
      <w:suff w:val="tab"/>
      <w:lvlText w:val="%1.%2.%3.%4.%5.%6.%7.%8.%9."/>
      <w:lvlJc w:val="left"/>
      <w:pPr>
        <w:ind w:left="13112" w:hanging="1800"/>
      </w:pPr>
    </w:lvl>
  </w:abstractNum>
  <w:abstractNum w:abstractNumId="2">
    <w:multiLevelType w:val="hybridMultilevel"/>
    <w:lvl w:ilvl="0">
      <w:start w:val="4"/>
      <w:numFmt w:val="decimal"/>
      <w:isLgl w:val="false"/>
      <w:suff w:val="tab"/>
      <w:lvlText w:val="%1."/>
      <w:lvlJc w:val="left"/>
      <w:pPr>
        <w:ind w:left="540" w:hanging="540"/>
      </w:pPr>
      <w:rPr>
        <w:b w:val="0"/>
      </w:rPr>
    </w:lvl>
    <w:lvl w:ilvl="1">
      <w:start w:val="1"/>
      <w:numFmt w:val="decimal"/>
      <w:isLgl w:val="false"/>
      <w:suff w:val="tab"/>
      <w:lvlText w:val="%1.%2."/>
      <w:lvlJc w:val="left"/>
      <w:pPr>
        <w:ind w:left="823" w:hanging="540"/>
      </w:pPr>
      <w:rPr>
        <w:b w:val="0"/>
      </w:rPr>
    </w:lvl>
    <w:lvl w:ilvl="2">
      <w:start w:val="4"/>
      <w:numFmt w:val="decimal"/>
      <w:isLgl w:val="false"/>
      <w:suff w:val="tab"/>
      <w:lvlText w:val="%1.%2.%3."/>
      <w:lvlJc w:val="left"/>
      <w:pPr>
        <w:ind w:left="1286" w:hanging="720"/>
      </w:pPr>
      <w:rPr>
        <w:b w:val="0"/>
      </w:rPr>
    </w:lvl>
    <w:lvl w:ilvl="3">
      <w:start w:val="1"/>
      <w:numFmt w:val="decimal"/>
      <w:isLgl w:val="false"/>
      <w:suff w:val="tab"/>
      <w:lvlText w:val="%1.%2.%3.%4."/>
      <w:lvlJc w:val="left"/>
      <w:pPr>
        <w:ind w:left="1569" w:hanging="720"/>
      </w:pPr>
      <w:rPr>
        <w:b w:val="0"/>
      </w:rPr>
    </w:lvl>
    <w:lvl w:ilvl="4">
      <w:start w:val="1"/>
      <w:numFmt w:val="decimal"/>
      <w:isLgl w:val="false"/>
      <w:suff w:val="tab"/>
      <w:lvlText w:val="%1.%2.%3.%4.%5."/>
      <w:lvlJc w:val="left"/>
      <w:pPr>
        <w:ind w:left="2212" w:hanging="1080"/>
      </w:pPr>
      <w:rPr>
        <w:b w:val="0"/>
      </w:rPr>
    </w:lvl>
    <w:lvl w:ilvl="5">
      <w:start w:val="1"/>
      <w:numFmt w:val="decimal"/>
      <w:isLgl w:val="false"/>
      <w:suff w:val="tab"/>
      <w:lvlText w:val="%1.%2.%3.%4.%5.%6."/>
      <w:lvlJc w:val="left"/>
      <w:pPr>
        <w:ind w:left="2495" w:hanging="1080"/>
      </w:pPr>
      <w:rPr>
        <w:b w:val="0"/>
      </w:rPr>
    </w:lvl>
    <w:lvl w:ilvl="6">
      <w:start w:val="1"/>
      <w:numFmt w:val="decimal"/>
      <w:isLgl w:val="false"/>
      <w:suff w:val="tab"/>
      <w:lvlText w:val="%1.%2.%3.%4.%5.%6.%7."/>
      <w:lvlJc w:val="left"/>
      <w:pPr>
        <w:ind w:left="3138" w:hanging="1440"/>
      </w:pPr>
      <w:rPr>
        <w:b w:val="0"/>
      </w:rPr>
    </w:lvl>
    <w:lvl w:ilvl="7">
      <w:start w:val="1"/>
      <w:numFmt w:val="decimal"/>
      <w:isLgl w:val="false"/>
      <w:suff w:val="tab"/>
      <w:lvlText w:val="%1.%2.%3.%4.%5.%6.%7.%8."/>
      <w:lvlJc w:val="left"/>
      <w:pPr>
        <w:ind w:left="3421" w:hanging="1440"/>
      </w:pPr>
      <w:rPr>
        <w:b w:val="0"/>
      </w:rPr>
    </w:lvl>
    <w:lvl w:ilvl="8">
      <w:start w:val="1"/>
      <w:numFmt w:val="decimal"/>
      <w:isLgl w:val="false"/>
      <w:suff w:val="tab"/>
      <w:lvlText w:val="%1.%2.%3.%4.%5.%6.%7.%8.%9."/>
      <w:lvlJc w:val="left"/>
      <w:pPr>
        <w:ind w:left="4064" w:hanging="1800"/>
      </w:pPr>
      <w:rPr>
        <w:b w:val="0"/>
      </w:rPr>
    </w:lvl>
  </w:abstractNum>
  <w:abstractNum w:abstractNumId="3">
    <w:multiLevelType w:val="hybridMultilevel"/>
    <w:lvl w:ilvl="0">
      <w:start w:val="0"/>
      <w:numFmt w:val="bullet"/>
      <w:isLgl w:val="false"/>
      <w:suff w:val="tab"/>
      <w:lvlText w:val="-"/>
      <w:lvlJc w:val="left"/>
      <w:pPr>
        <w:ind w:left="1440" w:hanging="360"/>
      </w:pPr>
      <w:rPr>
        <w:rFonts w:ascii="Times New Roman" w:hAnsi="Times New Roman" w:eastAsia="Times New Roman" w:cs="Times New Roman"/>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4">
    <w:multiLevelType w:val="hybridMultilevel"/>
    <w:lvl w:ilvl="0">
      <w:start w:val="3"/>
      <w:numFmt w:val="decimal"/>
      <w:isLgl w:val="false"/>
      <w:suff w:val="tab"/>
      <w:lvlText w:val="%1."/>
      <w:lvlJc w:val="left"/>
      <w:pPr>
        <w:ind w:left="1637" w:hanging="360"/>
      </w:pPr>
    </w:lvl>
    <w:lvl w:ilvl="1">
      <w:start w:val="1"/>
      <w:numFmt w:val="decimal"/>
      <w:isLgl w:val="false"/>
      <w:suff w:val="tab"/>
      <w:lvlText w:val="%1.%2."/>
      <w:lvlJc w:val="left"/>
      <w:pPr>
        <w:ind w:left="1211" w:hanging="360"/>
      </w:pPr>
      <w:rPr>
        <w:b w:val="0"/>
        <w:color w:val="000000"/>
        <w:sz w:val="24"/>
        <w:szCs w:val="24"/>
      </w:rPr>
    </w:lvl>
    <w:lvl w:ilvl="2">
      <w:start w:val="1"/>
      <w:numFmt w:val="decimal"/>
      <w:isLgl w:val="false"/>
      <w:suff w:val="tab"/>
      <w:lvlText w:val="%1.%2.%3."/>
      <w:lvlJc w:val="left"/>
      <w:pPr>
        <w:ind w:left="1146" w:hanging="720"/>
      </w:pPr>
      <w:rPr>
        <w:b w:val="0"/>
      </w:rPr>
    </w:lvl>
    <w:lvl w:ilvl="3">
      <w:start w:val="1"/>
      <w:numFmt w:val="decimal"/>
      <w:isLgl w:val="false"/>
      <w:suff w:val="tab"/>
      <w:lvlText w:val="%1.%2.%3.%4."/>
      <w:lvlJc w:val="left"/>
      <w:pPr>
        <w:ind w:left="2421" w:hanging="720"/>
      </w:pPr>
      <w:rPr>
        <w:b w:val="0"/>
      </w:rPr>
    </w:lvl>
    <w:lvl w:ilvl="4">
      <w:start w:val="1"/>
      <w:numFmt w:val="decimal"/>
      <w:isLgl w:val="false"/>
      <w:suff w:val="tab"/>
      <w:lvlText w:val="%1.%2.%3.%4.%5."/>
      <w:lvlJc w:val="left"/>
      <w:pPr>
        <w:ind w:left="3348" w:hanging="1080"/>
      </w:pPr>
    </w:lvl>
    <w:lvl w:ilvl="5">
      <w:start w:val="1"/>
      <w:numFmt w:val="decimal"/>
      <w:isLgl w:val="false"/>
      <w:suff w:val="tab"/>
      <w:lvlText w:val="%1.%2.%3.%4.%5.%6."/>
      <w:lvlJc w:val="left"/>
      <w:pPr>
        <w:ind w:left="3915" w:hanging="1080"/>
      </w:pPr>
    </w:lvl>
    <w:lvl w:ilvl="6">
      <w:start w:val="1"/>
      <w:numFmt w:val="decimal"/>
      <w:isLgl w:val="false"/>
      <w:suff w:val="tab"/>
      <w:lvlText w:val="%1.%2.%3.%4.%5.%6.%7."/>
      <w:lvlJc w:val="left"/>
      <w:pPr>
        <w:ind w:left="4842" w:hanging="1440"/>
      </w:pPr>
    </w:lvl>
    <w:lvl w:ilvl="7">
      <w:start w:val="1"/>
      <w:numFmt w:val="decimal"/>
      <w:isLgl w:val="false"/>
      <w:suff w:val="tab"/>
      <w:lvlText w:val="%1.%2.%3.%4.%5.%6.%7.%8."/>
      <w:lvlJc w:val="left"/>
      <w:pPr>
        <w:ind w:left="5409" w:hanging="1440"/>
      </w:pPr>
    </w:lvl>
    <w:lvl w:ilvl="8">
      <w:start w:val="1"/>
      <w:numFmt w:val="decimal"/>
      <w:isLgl w:val="false"/>
      <w:suff w:val="tab"/>
      <w:lvlText w:val="%1.%2.%3.%4.%5.%6.%7.%8.%9."/>
      <w:lvlJc w:val="left"/>
      <w:pPr>
        <w:ind w:left="6336" w:hanging="1800"/>
      </w:pPr>
    </w:lvl>
  </w:abstractNum>
  <w:abstractNum w:abstractNumId="5">
    <w:multiLevelType w:val="hybridMultilevel"/>
    <w:lvl w:ilvl="0">
      <w:start w:val="6"/>
      <w:numFmt w:val="decimal"/>
      <w:isLgl w:val="false"/>
      <w:suff w:val="tab"/>
      <w:lvlText w:val="%1."/>
      <w:lvlJc w:val="left"/>
      <w:pPr>
        <w:ind w:left="360" w:hanging="360"/>
      </w:pPr>
      <w:rPr>
        <w:b/>
      </w:rPr>
    </w:lvl>
    <w:lvl w:ilvl="1">
      <w:start w:val="7"/>
      <w:numFmt w:val="decimal"/>
      <w:isLgl w:val="false"/>
      <w:suff w:val="tab"/>
      <w:lvlText w:val="%1.%2."/>
      <w:lvlJc w:val="left"/>
      <w:pPr>
        <w:ind w:left="1069" w:hanging="360"/>
      </w:pPr>
      <w:rPr>
        <w:b/>
      </w:rPr>
    </w:lvl>
    <w:lvl w:ilvl="2">
      <w:start w:val="1"/>
      <w:numFmt w:val="decimal"/>
      <w:isLgl w:val="false"/>
      <w:suff w:val="tab"/>
      <w:lvlText w:val="%1.%2.%3."/>
      <w:lvlJc w:val="left"/>
      <w:pPr>
        <w:ind w:left="2138" w:hanging="720"/>
      </w:pPr>
      <w:rPr>
        <w:b/>
      </w:rPr>
    </w:lvl>
    <w:lvl w:ilvl="3">
      <w:start w:val="1"/>
      <w:numFmt w:val="decimal"/>
      <w:isLgl w:val="false"/>
      <w:suff w:val="tab"/>
      <w:lvlText w:val="%1.%2.%3.%4."/>
      <w:lvlJc w:val="left"/>
      <w:pPr>
        <w:ind w:left="2847" w:hanging="720"/>
      </w:pPr>
      <w:rPr>
        <w:b/>
      </w:rPr>
    </w:lvl>
    <w:lvl w:ilvl="4">
      <w:start w:val="1"/>
      <w:numFmt w:val="decimal"/>
      <w:isLgl w:val="false"/>
      <w:suff w:val="tab"/>
      <w:lvlText w:val="%1.%2.%3.%4.%5."/>
      <w:lvlJc w:val="left"/>
      <w:pPr>
        <w:ind w:left="3916" w:hanging="1080"/>
      </w:pPr>
      <w:rPr>
        <w:b/>
      </w:rPr>
    </w:lvl>
    <w:lvl w:ilvl="5">
      <w:start w:val="1"/>
      <w:numFmt w:val="decimal"/>
      <w:isLgl w:val="false"/>
      <w:suff w:val="tab"/>
      <w:lvlText w:val="%1.%2.%3.%4.%5.%6."/>
      <w:lvlJc w:val="left"/>
      <w:pPr>
        <w:ind w:left="4625" w:hanging="1080"/>
      </w:pPr>
      <w:rPr>
        <w:b/>
      </w:rPr>
    </w:lvl>
    <w:lvl w:ilvl="6">
      <w:start w:val="1"/>
      <w:numFmt w:val="decimal"/>
      <w:isLgl w:val="false"/>
      <w:suff w:val="tab"/>
      <w:lvlText w:val="%1.%2.%3.%4.%5.%6.%7."/>
      <w:lvlJc w:val="left"/>
      <w:pPr>
        <w:ind w:left="5694" w:hanging="1440"/>
      </w:pPr>
      <w:rPr>
        <w:b/>
      </w:rPr>
    </w:lvl>
    <w:lvl w:ilvl="7">
      <w:start w:val="1"/>
      <w:numFmt w:val="decimal"/>
      <w:isLgl w:val="false"/>
      <w:suff w:val="tab"/>
      <w:lvlText w:val="%1.%2.%3.%4.%5.%6.%7.%8."/>
      <w:lvlJc w:val="left"/>
      <w:pPr>
        <w:ind w:left="6403" w:hanging="1440"/>
      </w:pPr>
      <w:rPr>
        <w:b/>
      </w:rPr>
    </w:lvl>
    <w:lvl w:ilvl="8">
      <w:start w:val="1"/>
      <w:numFmt w:val="decimal"/>
      <w:isLgl w:val="false"/>
      <w:suff w:val="tab"/>
      <w:lvlText w:val="%1.%2.%3.%4.%5.%6.%7.%8.%9."/>
      <w:lvlJc w:val="left"/>
      <w:pPr>
        <w:ind w:left="7472" w:hanging="1800"/>
      </w:pPr>
      <w:rPr>
        <w:b/>
      </w:rPr>
    </w:lvl>
  </w:abstractNum>
  <w:abstractNum w:abstractNumId="6">
    <w:multiLevelType w:val="hybridMultilevel"/>
    <w:lvl w:ilvl="0">
      <w:start w:val="7"/>
      <w:numFmt w:val="decimal"/>
      <w:isLgl w:val="false"/>
      <w:suff w:val="tab"/>
      <w:lvlText w:val="%1."/>
      <w:lvlJc w:val="left"/>
      <w:pPr>
        <w:ind w:left="360" w:hanging="360"/>
      </w:pPr>
    </w:lvl>
    <w:lvl w:ilvl="1">
      <w:start w:val="4"/>
      <w:numFmt w:val="decimal"/>
      <w:isLgl w:val="false"/>
      <w:suff w:val="tab"/>
      <w:lvlText w:val="%1.%2."/>
      <w:lvlJc w:val="left"/>
      <w:pPr>
        <w:ind w:left="2336" w:hanging="360"/>
      </w:pPr>
      <w:rPr>
        <w:b w:val="0"/>
      </w:rPr>
    </w:lvl>
    <w:lvl w:ilvl="2">
      <w:start w:val="1"/>
      <w:numFmt w:val="decimal"/>
      <w:isLgl w:val="false"/>
      <w:suff w:val="tab"/>
      <w:lvlText w:val="%1.%2.%3."/>
      <w:lvlJc w:val="left"/>
      <w:pPr>
        <w:ind w:left="4672" w:hanging="720"/>
      </w:pPr>
    </w:lvl>
    <w:lvl w:ilvl="3">
      <w:start w:val="1"/>
      <w:numFmt w:val="decimal"/>
      <w:isLgl w:val="false"/>
      <w:suff w:val="tab"/>
      <w:lvlText w:val="%1.%2.%3.%4."/>
      <w:lvlJc w:val="left"/>
      <w:pPr>
        <w:ind w:left="6648" w:hanging="720"/>
      </w:pPr>
    </w:lvl>
    <w:lvl w:ilvl="4">
      <w:start w:val="1"/>
      <w:numFmt w:val="decimal"/>
      <w:isLgl w:val="false"/>
      <w:suff w:val="tab"/>
      <w:lvlText w:val="%1.%2.%3.%4.%5."/>
      <w:lvlJc w:val="left"/>
      <w:pPr>
        <w:ind w:left="8984" w:hanging="1080"/>
      </w:pPr>
    </w:lvl>
    <w:lvl w:ilvl="5">
      <w:start w:val="1"/>
      <w:numFmt w:val="decimal"/>
      <w:isLgl w:val="false"/>
      <w:suff w:val="tab"/>
      <w:lvlText w:val="%1.%2.%3.%4.%5.%6."/>
      <w:lvlJc w:val="left"/>
      <w:pPr>
        <w:ind w:left="10960" w:hanging="1080"/>
      </w:pPr>
    </w:lvl>
    <w:lvl w:ilvl="6">
      <w:start w:val="1"/>
      <w:numFmt w:val="decimal"/>
      <w:isLgl w:val="false"/>
      <w:suff w:val="tab"/>
      <w:lvlText w:val="%1.%2.%3.%4.%5.%6.%7."/>
      <w:lvlJc w:val="left"/>
      <w:pPr>
        <w:ind w:left="13296" w:hanging="1440"/>
      </w:pPr>
    </w:lvl>
    <w:lvl w:ilvl="7">
      <w:start w:val="1"/>
      <w:numFmt w:val="decimal"/>
      <w:isLgl w:val="false"/>
      <w:suff w:val="tab"/>
      <w:lvlText w:val="%1.%2.%3.%4.%5.%6.%7.%8."/>
      <w:lvlJc w:val="left"/>
      <w:pPr>
        <w:ind w:left="15272" w:hanging="1440"/>
      </w:pPr>
    </w:lvl>
    <w:lvl w:ilvl="8">
      <w:start w:val="1"/>
      <w:numFmt w:val="decimal"/>
      <w:isLgl w:val="false"/>
      <w:suff w:val="tab"/>
      <w:lvlText w:val="%1.%2.%3.%4.%5.%6.%7.%8.%9."/>
      <w:lvlJc w:val="left"/>
      <w:pPr>
        <w:ind w:left="17608" w:hanging="1800"/>
      </w:pPr>
    </w:lvl>
  </w:abstractNum>
  <w:abstractNum w:abstractNumId="7">
    <w:multiLevelType w:val="hybridMultilevel"/>
    <w:lvl w:ilvl="0">
      <w:start w:val="5"/>
      <w:numFmt w:val="decimal"/>
      <w:isLgl w:val="false"/>
      <w:suff w:val="tab"/>
      <w:lvlText w:val="%1."/>
      <w:lvlJc w:val="left"/>
      <w:pPr>
        <w:ind w:left="1545" w:hanging="1545"/>
        <w:tabs>
          <w:tab w:val="num" w:pos="1545" w:leader="none"/>
        </w:tabs>
      </w:pPr>
    </w:lvl>
    <w:lvl w:ilvl="1">
      <w:start w:val="7"/>
      <w:numFmt w:val="decimal"/>
      <w:isLgl w:val="false"/>
      <w:suff w:val="tab"/>
      <w:lvlText w:val="%1.%2."/>
      <w:lvlJc w:val="left"/>
      <w:pPr>
        <w:ind w:left="2254" w:hanging="1545"/>
        <w:tabs>
          <w:tab w:val="num" w:pos="2254" w:leader="none"/>
        </w:tabs>
      </w:pPr>
    </w:lvl>
    <w:lvl w:ilvl="2">
      <w:start w:val="1"/>
      <w:numFmt w:val="decimal"/>
      <w:isLgl w:val="false"/>
      <w:suff w:val="tab"/>
      <w:lvlText w:val="%1.%2.%3."/>
      <w:lvlJc w:val="left"/>
      <w:pPr>
        <w:ind w:left="2963" w:hanging="1545"/>
        <w:tabs>
          <w:tab w:val="num" w:pos="2963" w:leader="none"/>
        </w:tabs>
      </w:pPr>
    </w:lvl>
    <w:lvl w:ilvl="3">
      <w:start w:val="1"/>
      <w:numFmt w:val="decimal"/>
      <w:isLgl w:val="false"/>
      <w:suff w:val="tab"/>
      <w:lvlText w:val="%1.%2.%3.%4."/>
      <w:lvlJc w:val="left"/>
      <w:pPr>
        <w:ind w:left="3672" w:hanging="1545"/>
        <w:tabs>
          <w:tab w:val="num" w:pos="3672" w:leader="none"/>
        </w:tabs>
      </w:pPr>
    </w:lvl>
    <w:lvl w:ilvl="4">
      <w:start w:val="1"/>
      <w:numFmt w:val="decimal"/>
      <w:isLgl w:val="false"/>
      <w:suff w:val="tab"/>
      <w:lvlText w:val="%1.%2.%3.%4.%5."/>
      <w:lvlJc w:val="left"/>
      <w:pPr>
        <w:ind w:left="4381" w:hanging="1545"/>
        <w:tabs>
          <w:tab w:val="num" w:pos="4381" w:leader="none"/>
        </w:tabs>
      </w:pPr>
    </w:lvl>
    <w:lvl w:ilvl="5">
      <w:start w:val="1"/>
      <w:numFmt w:val="decimal"/>
      <w:isLgl w:val="false"/>
      <w:suff w:val="tab"/>
      <w:lvlText w:val="%1.%2.%3.%4.%5.%6."/>
      <w:lvlJc w:val="left"/>
      <w:pPr>
        <w:ind w:left="5090" w:hanging="1545"/>
        <w:tabs>
          <w:tab w:val="num" w:pos="5090" w:leader="none"/>
        </w:tabs>
      </w:pPr>
    </w:lvl>
    <w:lvl w:ilvl="6">
      <w:start w:val="1"/>
      <w:numFmt w:val="decimal"/>
      <w:isLgl w:val="false"/>
      <w:suff w:val="tab"/>
      <w:lvlText w:val="%1.%2.%3.%4.%5.%6.%7."/>
      <w:lvlJc w:val="left"/>
      <w:pPr>
        <w:ind w:left="5799" w:hanging="1545"/>
        <w:tabs>
          <w:tab w:val="num" w:pos="5799" w:leader="none"/>
        </w:tabs>
      </w:pPr>
    </w:lvl>
    <w:lvl w:ilvl="7">
      <w:start w:val="1"/>
      <w:numFmt w:val="decimal"/>
      <w:isLgl w:val="false"/>
      <w:suff w:val="tab"/>
      <w:lvlText w:val="%1.%2.%3.%4.%5.%6.%7.%8."/>
      <w:lvlJc w:val="left"/>
      <w:pPr>
        <w:ind w:left="6508" w:hanging="1545"/>
        <w:tabs>
          <w:tab w:val="num" w:pos="6508" w:leader="none"/>
        </w:tabs>
      </w:pPr>
    </w:lvl>
    <w:lvl w:ilvl="8">
      <w:start w:val="1"/>
      <w:numFmt w:val="decimal"/>
      <w:isLgl w:val="false"/>
      <w:suff w:val="tab"/>
      <w:lvlText w:val="%1.%2.%3.%4.%5.%6.%7.%8.%9."/>
      <w:lvlJc w:val="left"/>
      <w:pPr>
        <w:ind w:left="7472" w:hanging="1800"/>
        <w:tabs>
          <w:tab w:val="num" w:pos="7472" w:leader="none"/>
        </w:tabs>
      </w:pPr>
    </w:lvl>
  </w:abstractNum>
  <w:abstractNum w:abstractNumId="8">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9">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0">
    <w:multiLevelType w:val="hybridMultilevel"/>
    <w:lvl w:ilvl="0">
      <w:start w:val="1"/>
      <w:numFmt w:val="decimal"/>
      <w:isLgl w:val="false"/>
      <w:suff w:val="tab"/>
      <w:lvlText w:val="%1."/>
      <w:lvlJc w:val="left"/>
      <w:pPr>
        <w:ind w:left="360" w:hanging="360"/>
      </w:pPr>
    </w:lvl>
    <w:lvl w:ilvl="1">
      <w:start w:val="5"/>
      <w:numFmt w:val="decimal"/>
      <w:isLgl w:val="false"/>
      <w:suff w:val="tab"/>
      <w:lvlText w:val="%1.%2."/>
      <w:lvlJc w:val="left"/>
      <w:pPr>
        <w:ind w:left="1080" w:hanging="36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760" w:hanging="144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560" w:hanging="1800"/>
      </w:pPr>
    </w:lvl>
  </w:abstractNum>
  <w:abstractNum w:abstractNumId="11">
    <w:multiLevelType w:val="hybridMultilevel"/>
    <w:lvl w:ilvl="0">
      <w:start w:val="2"/>
      <w:numFmt w:val="decimal"/>
      <w:isLgl w:val="false"/>
      <w:suff w:val="tab"/>
      <w:lvlText w:val="%1."/>
      <w:lvlJc w:val="left"/>
      <w:pPr>
        <w:ind w:left="360" w:hanging="360"/>
      </w:pPr>
    </w:lvl>
    <w:lvl w:ilvl="1">
      <w:start w:val="6"/>
      <w:numFmt w:val="decimal"/>
      <w:isLgl w:val="false"/>
      <w:suff w:val="tab"/>
      <w:lvlText w:val="%1.%2."/>
      <w:lvlJc w:val="left"/>
      <w:pPr>
        <w:ind w:left="1071" w:hanging="360"/>
      </w:pPr>
    </w:lvl>
    <w:lvl w:ilvl="2">
      <w:start w:val="1"/>
      <w:numFmt w:val="decimal"/>
      <w:isLgl w:val="false"/>
      <w:suff w:val="tab"/>
      <w:lvlText w:val="%1.%2.%3."/>
      <w:lvlJc w:val="left"/>
      <w:pPr>
        <w:ind w:left="2142" w:hanging="720"/>
      </w:pPr>
    </w:lvl>
    <w:lvl w:ilvl="3">
      <w:start w:val="1"/>
      <w:numFmt w:val="decimal"/>
      <w:isLgl w:val="false"/>
      <w:suff w:val="tab"/>
      <w:lvlText w:val="%1.%2.%3.%4."/>
      <w:lvlJc w:val="left"/>
      <w:pPr>
        <w:ind w:left="2853" w:hanging="720"/>
      </w:pPr>
    </w:lvl>
    <w:lvl w:ilvl="4">
      <w:start w:val="1"/>
      <w:numFmt w:val="decimal"/>
      <w:isLgl w:val="false"/>
      <w:suff w:val="tab"/>
      <w:lvlText w:val="%1.%2.%3.%4.%5."/>
      <w:lvlJc w:val="left"/>
      <w:pPr>
        <w:ind w:left="3924" w:hanging="1080"/>
      </w:pPr>
    </w:lvl>
    <w:lvl w:ilvl="5">
      <w:start w:val="1"/>
      <w:numFmt w:val="decimal"/>
      <w:isLgl w:val="false"/>
      <w:suff w:val="tab"/>
      <w:lvlText w:val="%1.%2.%3.%4.%5.%6."/>
      <w:lvlJc w:val="left"/>
      <w:pPr>
        <w:ind w:left="4635" w:hanging="1080"/>
      </w:pPr>
    </w:lvl>
    <w:lvl w:ilvl="6">
      <w:start w:val="1"/>
      <w:numFmt w:val="decimal"/>
      <w:isLgl w:val="false"/>
      <w:suff w:val="tab"/>
      <w:lvlText w:val="%1.%2.%3.%4.%5.%6.%7."/>
      <w:lvlJc w:val="left"/>
      <w:pPr>
        <w:ind w:left="5706" w:hanging="1440"/>
      </w:pPr>
    </w:lvl>
    <w:lvl w:ilvl="7">
      <w:start w:val="1"/>
      <w:numFmt w:val="decimal"/>
      <w:isLgl w:val="false"/>
      <w:suff w:val="tab"/>
      <w:lvlText w:val="%1.%2.%3.%4.%5.%6.%7.%8."/>
      <w:lvlJc w:val="left"/>
      <w:pPr>
        <w:ind w:left="6417" w:hanging="1440"/>
      </w:pPr>
    </w:lvl>
    <w:lvl w:ilvl="8">
      <w:start w:val="1"/>
      <w:numFmt w:val="decimal"/>
      <w:isLgl w:val="false"/>
      <w:suff w:val="tab"/>
      <w:lvlText w:val="%1.%2.%3.%4.%5.%6.%7.%8.%9."/>
      <w:lvlJc w:val="left"/>
      <w:pPr>
        <w:ind w:left="7488" w:hanging="1800"/>
      </w:pPr>
    </w:lvl>
  </w:abstractNum>
  <w:abstractNum w:abstractNumId="12">
    <w:multiLevelType w:val="hybridMultilevel"/>
    <w:lvl w:ilvl="0">
      <w:start w:val="3"/>
      <w:numFmt w:val="decimal"/>
      <w:isLgl w:val="false"/>
      <w:suff w:val="tab"/>
      <w:lvlText w:val="%1."/>
      <w:lvlJc w:val="left"/>
      <w:pPr>
        <w:ind w:left="360" w:hanging="360"/>
        <w:tabs>
          <w:tab w:val="num" w:pos="360" w:leader="none"/>
        </w:tabs>
      </w:pPr>
      <w:rPr>
        <w:rFonts w:cs="Times New Roman"/>
      </w:rPr>
    </w:lvl>
    <w:lvl w:ilvl="1">
      <w:start w:val="2"/>
      <w:numFmt w:val="decimal"/>
      <w:isLgl w:val="false"/>
      <w:suff w:val="tab"/>
      <w:lvlText w:val="%1.%2."/>
      <w:lvlJc w:val="left"/>
      <w:pPr>
        <w:ind w:left="792" w:hanging="432"/>
        <w:tabs>
          <w:tab w:val="num" w:pos="792" w:leader="none"/>
        </w:tabs>
      </w:pPr>
      <w:rPr>
        <w:rFonts w:cs="Times New Roman"/>
      </w:rPr>
    </w:lvl>
    <w:lvl w:ilvl="2">
      <w:start w:val="1"/>
      <w:numFmt w:val="decimal"/>
      <w:isLgl w:val="false"/>
      <w:suff w:val="tab"/>
      <w:lvlText w:val="%1.%2.%3."/>
      <w:lvlJc w:val="left"/>
      <w:pPr>
        <w:ind w:left="1044" w:hanging="504"/>
        <w:tabs>
          <w:tab w:val="num" w:pos="126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13">
    <w:multiLevelType w:val="hybridMultilevel"/>
    <w:lvl w:ilvl="0">
      <w:start w:val="2"/>
      <w:numFmt w:val="decimal"/>
      <w:isLgl w:val="false"/>
      <w:suff w:val="tab"/>
      <w:lvlText w:val="%1."/>
      <w:lvlJc w:val="left"/>
      <w:pPr>
        <w:ind w:left="360" w:hanging="360"/>
      </w:pPr>
    </w:lvl>
    <w:lvl w:ilvl="1">
      <w:start w:val="5"/>
      <w:numFmt w:val="decimal"/>
      <w:isLgl w:val="false"/>
      <w:suff w:val="tab"/>
      <w:lvlText w:val="%1.%2."/>
      <w:lvlJc w:val="left"/>
      <w:pPr>
        <w:ind w:left="786" w:hanging="360"/>
      </w:pPr>
    </w:lvl>
    <w:lvl w:ilvl="2">
      <w:start w:val="1"/>
      <w:numFmt w:val="decimal"/>
      <w:isLgl w:val="false"/>
      <w:suff w:val="tab"/>
      <w:lvlText w:val="%1.%2.%3."/>
      <w:lvlJc w:val="left"/>
      <w:pPr>
        <w:ind w:left="1572" w:hanging="720"/>
      </w:pPr>
    </w:lvl>
    <w:lvl w:ilvl="3">
      <w:start w:val="1"/>
      <w:numFmt w:val="decimal"/>
      <w:isLgl w:val="false"/>
      <w:suff w:val="tab"/>
      <w:lvlText w:val="%1.%2.%3.%4."/>
      <w:lvlJc w:val="left"/>
      <w:pPr>
        <w:ind w:left="1998" w:hanging="720"/>
      </w:pPr>
    </w:lvl>
    <w:lvl w:ilvl="4">
      <w:start w:val="1"/>
      <w:numFmt w:val="decimal"/>
      <w:isLgl w:val="false"/>
      <w:suff w:val="tab"/>
      <w:lvlText w:val="%1.%2.%3.%4.%5."/>
      <w:lvlJc w:val="left"/>
      <w:pPr>
        <w:ind w:left="2784" w:hanging="1080"/>
      </w:pPr>
    </w:lvl>
    <w:lvl w:ilvl="5">
      <w:start w:val="1"/>
      <w:numFmt w:val="decimal"/>
      <w:isLgl w:val="false"/>
      <w:suff w:val="tab"/>
      <w:lvlText w:val="%1.%2.%3.%4.%5.%6."/>
      <w:lvlJc w:val="left"/>
      <w:pPr>
        <w:ind w:left="3210" w:hanging="1080"/>
      </w:pPr>
    </w:lvl>
    <w:lvl w:ilvl="6">
      <w:start w:val="1"/>
      <w:numFmt w:val="decimal"/>
      <w:isLgl w:val="false"/>
      <w:suff w:val="tab"/>
      <w:lvlText w:val="%1.%2.%3.%4.%5.%6.%7."/>
      <w:lvlJc w:val="left"/>
      <w:pPr>
        <w:ind w:left="3996" w:hanging="1440"/>
      </w:pPr>
    </w:lvl>
    <w:lvl w:ilvl="7">
      <w:start w:val="1"/>
      <w:numFmt w:val="decimal"/>
      <w:isLgl w:val="false"/>
      <w:suff w:val="tab"/>
      <w:lvlText w:val="%1.%2.%3.%4.%5.%6.%7.%8."/>
      <w:lvlJc w:val="left"/>
      <w:pPr>
        <w:ind w:left="4422" w:hanging="1440"/>
      </w:pPr>
    </w:lvl>
    <w:lvl w:ilvl="8">
      <w:start w:val="1"/>
      <w:numFmt w:val="decimal"/>
      <w:isLgl w:val="false"/>
      <w:suff w:val="tab"/>
      <w:lvlText w:val="%1.%2.%3.%4.%5.%6.%7.%8.%9."/>
      <w:lvlJc w:val="left"/>
      <w:pPr>
        <w:ind w:left="5208" w:hanging="1800"/>
      </w:pPr>
    </w:lvl>
  </w:abstractNum>
  <w:abstractNum w:abstractNumId="14">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15">
    <w:multiLevelType w:val="hybridMultilevel"/>
    <w:lvl w:ilvl="0">
      <w:start w:val="2"/>
      <w:numFmt w:val="decimal"/>
      <w:isLgl w:val="false"/>
      <w:suff w:val="tab"/>
      <w:lvlText w:val="%1."/>
      <w:lvlJc w:val="left"/>
      <w:pPr>
        <w:ind w:left="360" w:hanging="360"/>
      </w:pPr>
    </w:lvl>
    <w:lvl w:ilvl="1">
      <w:start w:val="9"/>
      <w:numFmt w:val="decimal"/>
      <w:isLgl w:val="false"/>
      <w:suff w:val="tab"/>
      <w:lvlText w:val="%1.%2."/>
      <w:lvlJc w:val="left"/>
      <w:pPr>
        <w:ind w:left="360" w:hanging="360"/>
      </w:pPr>
    </w:lvl>
    <w:lvl w:ilvl="2">
      <w:start w:val="1"/>
      <w:numFmt w:val="decimal"/>
      <w:isLgl w:val="false"/>
      <w:suff w:val="tab"/>
      <w:lvlText w:val="%1.%2.%3."/>
      <w:lvlJc w:val="left"/>
      <w:pPr>
        <w:ind w:left="720"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16">
    <w:multiLevelType w:val="hybridMultilevel"/>
    <w:lvl w:ilvl="0">
      <w:start w:val="0"/>
      <w:numFmt w:val="bullet"/>
      <w:isLgl w:val="false"/>
      <w:suff w:val="tab"/>
      <w:lvlText w:val="-"/>
      <w:lvlJc w:val="left"/>
      <w:pPr>
        <w:ind w:left="1645" w:hanging="936"/>
        <w:tabs>
          <w:tab w:val="num" w:pos="1645" w:leader="none"/>
        </w:tabs>
      </w:pPr>
      <w:rPr>
        <w:rFonts w:ascii="Times New Roman" w:hAnsi="Times New Roman" w:eastAsia="Times New Roman"/>
      </w:rPr>
    </w:lvl>
    <w:lvl w:ilvl="1">
      <w:start w:val="1"/>
      <w:numFmt w:val="bullet"/>
      <w:isLgl w:val="false"/>
      <w:suff w:val="tab"/>
      <w:lvlText w:val="o"/>
      <w:lvlJc w:val="left"/>
      <w:pPr>
        <w:ind w:left="1789" w:hanging="360"/>
        <w:tabs>
          <w:tab w:val="num" w:pos="1789" w:leader="none"/>
        </w:tabs>
      </w:pPr>
      <w:rPr>
        <w:rFonts w:ascii="Courier New" w:hAnsi="Courier New" w:cs="Courier New"/>
      </w:rPr>
    </w:lvl>
    <w:lvl w:ilvl="2">
      <w:start w:val="1"/>
      <w:numFmt w:val="bullet"/>
      <w:isLgl w:val="false"/>
      <w:suff w:val="tab"/>
      <w:lvlText w:val=""/>
      <w:lvlJc w:val="left"/>
      <w:pPr>
        <w:ind w:left="2509" w:hanging="360"/>
        <w:tabs>
          <w:tab w:val="num" w:pos="2509" w:leader="none"/>
        </w:tabs>
      </w:pPr>
      <w:rPr>
        <w:rFonts w:ascii="Wingdings" w:hAnsi="Wingdings" w:cs="Times New Roman"/>
      </w:rPr>
    </w:lvl>
    <w:lvl w:ilvl="3">
      <w:start w:val="1"/>
      <w:numFmt w:val="bullet"/>
      <w:isLgl w:val="false"/>
      <w:suff w:val="tab"/>
      <w:lvlText w:val=""/>
      <w:lvlJc w:val="left"/>
      <w:pPr>
        <w:ind w:left="3229" w:hanging="360"/>
        <w:tabs>
          <w:tab w:val="num" w:pos="3229" w:leader="none"/>
        </w:tabs>
      </w:pPr>
      <w:rPr>
        <w:rFonts w:ascii="Symbol" w:hAnsi="Symbol" w:cs="Times New Roman"/>
      </w:rPr>
    </w:lvl>
    <w:lvl w:ilvl="4">
      <w:start w:val="1"/>
      <w:numFmt w:val="bullet"/>
      <w:isLgl w:val="false"/>
      <w:suff w:val="tab"/>
      <w:lvlText w:val="o"/>
      <w:lvlJc w:val="left"/>
      <w:pPr>
        <w:ind w:left="3949" w:hanging="360"/>
        <w:tabs>
          <w:tab w:val="num" w:pos="3949" w:leader="none"/>
        </w:tabs>
      </w:pPr>
      <w:rPr>
        <w:rFonts w:ascii="Courier New" w:hAnsi="Courier New" w:cs="Courier New"/>
      </w:rPr>
    </w:lvl>
    <w:lvl w:ilvl="5">
      <w:start w:val="1"/>
      <w:numFmt w:val="bullet"/>
      <w:isLgl w:val="false"/>
      <w:suff w:val="tab"/>
      <w:lvlText w:val=""/>
      <w:lvlJc w:val="left"/>
      <w:pPr>
        <w:ind w:left="4669" w:hanging="360"/>
        <w:tabs>
          <w:tab w:val="num" w:pos="4669" w:leader="none"/>
        </w:tabs>
      </w:pPr>
      <w:rPr>
        <w:rFonts w:ascii="Wingdings" w:hAnsi="Wingdings" w:cs="Times New Roman"/>
      </w:rPr>
    </w:lvl>
    <w:lvl w:ilvl="6">
      <w:start w:val="1"/>
      <w:numFmt w:val="bullet"/>
      <w:isLgl w:val="false"/>
      <w:suff w:val="tab"/>
      <w:lvlText w:val=""/>
      <w:lvlJc w:val="left"/>
      <w:pPr>
        <w:ind w:left="5389" w:hanging="360"/>
        <w:tabs>
          <w:tab w:val="num" w:pos="5389" w:leader="none"/>
        </w:tabs>
      </w:pPr>
      <w:rPr>
        <w:rFonts w:ascii="Symbol" w:hAnsi="Symbol" w:cs="Times New Roman"/>
      </w:rPr>
    </w:lvl>
    <w:lvl w:ilvl="7">
      <w:start w:val="1"/>
      <w:numFmt w:val="bullet"/>
      <w:isLgl w:val="false"/>
      <w:suff w:val="tab"/>
      <w:lvlText w:val="o"/>
      <w:lvlJc w:val="left"/>
      <w:pPr>
        <w:ind w:left="6109" w:hanging="360"/>
        <w:tabs>
          <w:tab w:val="num" w:pos="6109" w:leader="none"/>
        </w:tabs>
      </w:pPr>
      <w:rPr>
        <w:rFonts w:ascii="Courier New" w:hAnsi="Courier New" w:cs="Courier New"/>
      </w:rPr>
    </w:lvl>
    <w:lvl w:ilvl="8">
      <w:start w:val="1"/>
      <w:numFmt w:val="bullet"/>
      <w:isLgl w:val="false"/>
      <w:suff w:val="tab"/>
      <w:lvlText w:val=""/>
      <w:lvlJc w:val="left"/>
      <w:pPr>
        <w:ind w:left="6829" w:hanging="360"/>
        <w:tabs>
          <w:tab w:val="num" w:pos="6829" w:leader="none"/>
        </w:tabs>
      </w:pPr>
      <w:rPr>
        <w:rFonts w:ascii="Wingdings" w:hAnsi="Wingdings" w:cs="Times New Roman"/>
      </w:rPr>
    </w:lvl>
  </w:abstractNum>
  <w:abstractNum w:abstractNumId="17">
    <w:multiLevelType w:val="hybridMultilevel"/>
    <w:lvl w:ilvl="0">
      <w:start w:val="1"/>
      <w:numFmt w:val="bullet"/>
      <w:isLgl w:val="false"/>
      <w:suff w:val="tab"/>
      <w:lvlText w:val=""/>
      <w:lvlJc w:val="left"/>
      <w:pPr>
        <w:ind w:left="1429" w:hanging="360"/>
      </w:pPr>
      <w:rPr>
        <w:rFonts w:ascii="Arial" w:hAnsi="Aria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8">
    <w:multiLevelType w:val="hybridMultilevel"/>
    <w:lvl w:ilvl="0">
      <w:start w:val="7"/>
      <w:numFmt w:val="decimal"/>
      <w:isLgl w:val="false"/>
      <w:suff w:val="tab"/>
      <w:lvlText w:val="%1."/>
      <w:lvlJc w:val="left"/>
      <w:pPr>
        <w:ind w:left="360" w:hanging="360"/>
      </w:pPr>
    </w:lvl>
    <w:lvl w:ilvl="1">
      <w:start w:val="4"/>
      <w:numFmt w:val="decimal"/>
      <w:isLgl w:val="false"/>
      <w:suff w:val="tab"/>
      <w:lvlText w:val="%1.%2."/>
      <w:lvlJc w:val="left"/>
      <w:pPr>
        <w:ind w:left="1670" w:hanging="360"/>
      </w:pPr>
    </w:lvl>
    <w:lvl w:ilvl="2">
      <w:start w:val="1"/>
      <w:numFmt w:val="decimal"/>
      <w:isLgl w:val="false"/>
      <w:suff w:val="tab"/>
      <w:lvlText w:val="%1.%2.%3."/>
      <w:lvlJc w:val="left"/>
      <w:pPr>
        <w:ind w:left="3340" w:hanging="720"/>
      </w:pPr>
    </w:lvl>
    <w:lvl w:ilvl="3">
      <w:start w:val="1"/>
      <w:numFmt w:val="decimal"/>
      <w:isLgl w:val="false"/>
      <w:suff w:val="tab"/>
      <w:lvlText w:val="%1.%2.%3.%4."/>
      <w:lvlJc w:val="left"/>
      <w:pPr>
        <w:ind w:left="4650" w:hanging="720"/>
      </w:pPr>
    </w:lvl>
    <w:lvl w:ilvl="4">
      <w:start w:val="1"/>
      <w:numFmt w:val="decimal"/>
      <w:isLgl w:val="false"/>
      <w:suff w:val="tab"/>
      <w:lvlText w:val="%1.%2.%3.%4.%5."/>
      <w:lvlJc w:val="left"/>
      <w:pPr>
        <w:ind w:left="6320" w:hanging="1080"/>
      </w:pPr>
    </w:lvl>
    <w:lvl w:ilvl="5">
      <w:start w:val="1"/>
      <w:numFmt w:val="decimal"/>
      <w:isLgl w:val="false"/>
      <w:suff w:val="tab"/>
      <w:lvlText w:val="%1.%2.%3.%4.%5.%6."/>
      <w:lvlJc w:val="left"/>
      <w:pPr>
        <w:ind w:left="7630" w:hanging="1080"/>
      </w:pPr>
    </w:lvl>
    <w:lvl w:ilvl="6">
      <w:start w:val="1"/>
      <w:numFmt w:val="decimal"/>
      <w:isLgl w:val="false"/>
      <w:suff w:val="tab"/>
      <w:lvlText w:val="%1.%2.%3.%4.%5.%6.%7."/>
      <w:lvlJc w:val="left"/>
      <w:pPr>
        <w:ind w:left="9300" w:hanging="1440"/>
      </w:pPr>
    </w:lvl>
    <w:lvl w:ilvl="7">
      <w:start w:val="1"/>
      <w:numFmt w:val="decimal"/>
      <w:isLgl w:val="false"/>
      <w:suff w:val="tab"/>
      <w:lvlText w:val="%1.%2.%3.%4.%5.%6.%7.%8."/>
      <w:lvlJc w:val="left"/>
      <w:pPr>
        <w:ind w:left="10610" w:hanging="1440"/>
      </w:pPr>
    </w:lvl>
    <w:lvl w:ilvl="8">
      <w:start w:val="1"/>
      <w:numFmt w:val="decimal"/>
      <w:isLgl w:val="false"/>
      <w:suff w:val="tab"/>
      <w:lvlText w:val="%1.%2.%3.%4.%5.%6.%7.%8.%9."/>
      <w:lvlJc w:val="left"/>
      <w:pPr>
        <w:ind w:left="12280" w:hanging="1800"/>
      </w:pPr>
    </w:lvl>
  </w:abstractNum>
  <w:abstractNum w:abstractNumId="19">
    <w:multiLevelType w:val="hybridMultilevel"/>
    <w:lvl w:ilvl="0">
      <w:start w:val="10"/>
      <w:numFmt w:val="decimal"/>
      <w:isLgl w:val="false"/>
      <w:suff w:val="tab"/>
      <w:lvlText w:val="%1."/>
      <w:lvlJc w:val="left"/>
      <w:pPr>
        <w:ind w:left="480" w:hanging="480"/>
      </w:pPr>
    </w:lvl>
    <w:lvl w:ilvl="1">
      <w:start w:val="1"/>
      <w:numFmt w:val="decimal"/>
      <w:isLgl w:val="false"/>
      <w:suff w:val="tab"/>
      <w:lvlText w:val="%1.%2."/>
      <w:lvlJc w:val="left"/>
      <w:pPr>
        <w:ind w:left="1200" w:hanging="480"/>
      </w:pPr>
      <w:rPr>
        <w:sz w:val="24"/>
        <w:szCs w:val="24"/>
      </w:r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760" w:hanging="144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560" w:hanging="1800"/>
      </w:pPr>
    </w:lvl>
  </w:abstractNum>
  <w:abstractNum w:abstractNumId="20">
    <w:multiLevelType w:val="hybridMultilevel"/>
    <w:lvl w:ilvl="0">
      <w:start w:val="2"/>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1">
    <w:multiLevelType w:val="hybridMultilevel"/>
    <w:lvl w:ilvl="0">
      <w:start w:val="3"/>
      <w:numFmt w:val="decimal"/>
      <w:isLgl w:val="false"/>
      <w:suff w:val="tab"/>
      <w:lvlText w:val="%1."/>
      <w:lvlJc w:val="left"/>
      <w:pPr>
        <w:ind w:left="360" w:hanging="360"/>
      </w:pPr>
      <w:rPr>
        <w:b w:val="0"/>
        <w:sz w:val="24"/>
      </w:rPr>
    </w:lvl>
    <w:lvl w:ilvl="1">
      <w:start w:val="8"/>
      <w:numFmt w:val="decimal"/>
      <w:isLgl w:val="false"/>
      <w:suff w:val="tab"/>
      <w:lvlText w:val="%1.%2."/>
      <w:lvlJc w:val="left"/>
      <w:pPr>
        <w:ind w:left="1997" w:hanging="720"/>
      </w:pPr>
      <w:rPr>
        <w:b w:val="0"/>
        <w:sz w:val="24"/>
      </w:rPr>
    </w:lvl>
    <w:lvl w:ilvl="2">
      <w:start w:val="1"/>
      <w:numFmt w:val="decimal"/>
      <w:isLgl w:val="false"/>
      <w:suff w:val="tab"/>
      <w:lvlText w:val="%1.%2.%3."/>
      <w:lvlJc w:val="left"/>
      <w:pPr>
        <w:ind w:left="3280" w:hanging="720"/>
      </w:pPr>
      <w:rPr>
        <w:b w:val="0"/>
        <w:sz w:val="24"/>
      </w:rPr>
    </w:lvl>
    <w:lvl w:ilvl="3">
      <w:start w:val="1"/>
      <w:numFmt w:val="decimal"/>
      <w:isLgl w:val="false"/>
      <w:suff w:val="tab"/>
      <w:lvlText w:val="%1.%2.%3.%4."/>
      <w:lvlJc w:val="left"/>
      <w:pPr>
        <w:ind w:left="4920" w:hanging="1080"/>
      </w:pPr>
      <w:rPr>
        <w:b w:val="0"/>
        <w:sz w:val="24"/>
      </w:rPr>
    </w:lvl>
    <w:lvl w:ilvl="4">
      <w:start w:val="1"/>
      <w:numFmt w:val="decimal"/>
      <w:isLgl w:val="false"/>
      <w:suff w:val="tab"/>
      <w:lvlText w:val="%1.%2.%3.%4.%5."/>
      <w:lvlJc w:val="left"/>
      <w:pPr>
        <w:ind w:left="6200" w:hanging="1080"/>
      </w:pPr>
      <w:rPr>
        <w:b w:val="0"/>
        <w:sz w:val="24"/>
      </w:rPr>
    </w:lvl>
    <w:lvl w:ilvl="5">
      <w:start w:val="1"/>
      <w:numFmt w:val="decimal"/>
      <w:isLgl w:val="false"/>
      <w:suff w:val="tab"/>
      <w:lvlText w:val="%1.%2.%3.%4.%5.%6."/>
      <w:lvlJc w:val="left"/>
      <w:pPr>
        <w:ind w:left="7840" w:hanging="1440"/>
      </w:pPr>
      <w:rPr>
        <w:b w:val="0"/>
        <w:sz w:val="24"/>
      </w:rPr>
    </w:lvl>
    <w:lvl w:ilvl="6">
      <w:start w:val="1"/>
      <w:numFmt w:val="decimal"/>
      <w:isLgl w:val="false"/>
      <w:suff w:val="tab"/>
      <w:lvlText w:val="%1.%2.%3.%4.%5.%6.%7."/>
      <w:lvlJc w:val="left"/>
      <w:pPr>
        <w:ind w:left="9480" w:hanging="1800"/>
      </w:pPr>
      <w:rPr>
        <w:b w:val="0"/>
        <w:sz w:val="24"/>
      </w:rPr>
    </w:lvl>
    <w:lvl w:ilvl="7">
      <w:start w:val="1"/>
      <w:numFmt w:val="decimal"/>
      <w:isLgl w:val="false"/>
      <w:suff w:val="tab"/>
      <w:lvlText w:val="%1.%2.%3.%4.%5.%6.%7.%8."/>
      <w:lvlJc w:val="left"/>
      <w:pPr>
        <w:ind w:left="10760" w:hanging="1800"/>
      </w:pPr>
      <w:rPr>
        <w:b w:val="0"/>
        <w:sz w:val="24"/>
      </w:rPr>
    </w:lvl>
    <w:lvl w:ilvl="8">
      <w:start w:val="1"/>
      <w:numFmt w:val="decimal"/>
      <w:isLgl w:val="false"/>
      <w:suff w:val="tab"/>
      <w:lvlText w:val="%1.%2.%3.%4.%5.%6.%7.%8.%9."/>
      <w:lvlJc w:val="left"/>
      <w:pPr>
        <w:ind w:left="12400" w:hanging="2160"/>
      </w:pPr>
      <w:rPr>
        <w:b w:val="0"/>
        <w:sz w:val="24"/>
      </w:rPr>
    </w:lvl>
  </w:abstractNum>
  <w:abstractNum w:abstractNumId="22">
    <w:multiLevelType w:val="hybridMultilevel"/>
    <w:lvl w:ilvl="0">
      <w:start w:val="3"/>
      <w:numFmt w:val="decimal"/>
      <w:isLgl w:val="false"/>
      <w:suff w:val="tab"/>
      <w:lvlText w:val="%1."/>
      <w:lvlJc w:val="left"/>
      <w:pPr>
        <w:ind w:left="360" w:hanging="360"/>
      </w:pPr>
    </w:lvl>
    <w:lvl w:ilvl="1">
      <w:start w:val="1"/>
      <w:numFmt w:val="decimal"/>
      <w:isLgl w:val="false"/>
      <w:suff w:val="tab"/>
      <w:lvlText w:val="%1.%2."/>
      <w:lvlJc w:val="left"/>
      <w:pPr>
        <w:ind w:left="1060" w:hanging="360"/>
      </w:pPr>
    </w:lvl>
    <w:lvl w:ilvl="2">
      <w:start w:val="1"/>
      <w:numFmt w:val="decimal"/>
      <w:isLgl w:val="false"/>
      <w:suff w:val="tab"/>
      <w:lvlText w:val="%1.%2.%3."/>
      <w:lvlJc w:val="left"/>
      <w:pPr>
        <w:ind w:left="1430" w:hanging="720"/>
      </w:pPr>
    </w:lvl>
    <w:lvl w:ilvl="3">
      <w:start w:val="1"/>
      <w:numFmt w:val="decimal"/>
      <w:isLgl w:val="false"/>
      <w:suff w:val="tab"/>
      <w:lvlText w:val="%1.%2.%3.%4."/>
      <w:lvlJc w:val="left"/>
      <w:pPr>
        <w:ind w:left="2820" w:hanging="720"/>
      </w:pPr>
    </w:lvl>
    <w:lvl w:ilvl="4">
      <w:start w:val="1"/>
      <w:numFmt w:val="decimal"/>
      <w:isLgl w:val="false"/>
      <w:suff w:val="tab"/>
      <w:lvlText w:val="%1.%2.%3.%4.%5."/>
      <w:lvlJc w:val="left"/>
      <w:pPr>
        <w:ind w:left="3880" w:hanging="1080"/>
      </w:pPr>
    </w:lvl>
    <w:lvl w:ilvl="5">
      <w:start w:val="1"/>
      <w:numFmt w:val="decimal"/>
      <w:isLgl w:val="false"/>
      <w:suff w:val="tab"/>
      <w:lvlText w:val="%1.%2.%3.%4.%5.%6."/>
      <w:lvlJc w:val="left"/>
      <w:pPr>
        <w:ind w:left="4580" w:hanging="1080"/>
      </w:pPr>
    </w:lvl>
    <w:lvl w:ilvl="6">
      <w:start w:val="1"/>
      <w:numFmt w:val="decimal"/>
      <w:isLgl w:val="false"/>
      <w:suff w:val="tab"/>
      <w:lvlText w:val="%1.%2.%3.%4.%5.%6.%7."/>
      <w:lvlJc w:val="left"/>
      <w:pPr>
        <w:ind w:left="5640" w:hanging="1440"/>
      </w:pPr>
    </w:lvl>
    <w:lvl w:ilvl="7">
      <w:start w:val="1"/>
      <w:numFmt w:val="decimal"/>
      <w:isLgl w:val="false"/>
      <w:suff w:val="tab"/>
      <w:lvlText w:val="%1.%2.%3.%4.%5.%6.%7.%8."/>
      <w:lvlJc w:val="left"/>
      <w:pPr>
        <w:ind w:left="6340" w:hanging="1440"/>
      </w:pPr>
    </w:lvl>
    <w:lvl w:ilvl="8">
      <w:start w:val="1"/>
      <w:numFmt w:val="decimal"/>
      <w:isLgl w:val="false"/>
      <w:suff w:val="tab"/>
      <w:lvlText w:val="%1.%2.%3.%4.%5.%6.%7.%8.%9."/>
      <w:lvlJc w:val="left"/>
      <w:pPr>
        <w:ind w:left="7400" w:hanging="1800"/>
      </w:pPr>
    </w:lvl>
  </w:abstractNum>
  <w:abstractNum w:abstractNumId="23">
    <w:multiLevelType w:val="hybridMultilevel"/>
    <w:lvl w:ilvl="0">
      <w:start w:val="6"/>
      <w:numFmt w:val="decimal"/>
      <w:isLgl w:val="false"/>
      <w:suff w:val="tab"/>
      <w:lvlText w:val="%1."/>
      <w:lvlJc w:val="left"/>
      <w:pPr>
        <w:ind w:left="1070" w:hanging="360"/>
      </w:pPr>
      <w:rPr>
        <w:rFonts w:ascii="Times New Roman" w:hAnsi="Times New Roman" w:cs="Times New Roman"/>
        <w:b/>
        <w:sz w:val="24"/>
        <w:szCs w:val="24"/>
      </w:rPr>
    </w:lvl>
    <w:lvl w:ilvl="1">
      <w:start w:val="7"/>
      <w:numFmt w:val="decimal"/>
      <w:isLgl w:val="false"/>
      <w:suff w:val="tab"/>
      <w:lvlText w:val="%1.%2."/>
      <w:lvlJc w:val="left"/>
      <w:pPr>
        <w:ind w:left="1070" w:hanging="360"/>
      </w:pPr>
      <w:rPr>
        <w:b w:val="0"/>
      </w:r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24">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5">
    <w:multiLevelType w:val="hybridMultilevel"/>
    <w:lvl w:ilvl="0">
      <w:start w:val="2"/>
      <w:numFmt w:val="decimal"/>
      <w:isLgl w:val="false"/>
      <w:suff w:val="tab"/>
      <w:lvlText w:val="%1."/>
      <w:lvlJc w:val="left"/>
      <w:pPr>
        <w:ind w:left="360" w:hanging="360"/>
      </w:pPr>
      <w:rPr>
        <w:u w:val="none"/>
      </w:rPr>
    </w:lvl>
    <w:lvl w:ilvl="1">
      <w:start w:val="2"/>
      <w:numFmt w:val="decimal"/>
      <w:isLgl w:val="false"/>
      <w:suff w:val="tab"/>
      <w:lvlText w:val="%1.%2."/>
      <w:lvlJc w:val="left"/>
      <w:pPr>
        <w:ind w:left="1348" w:hanging="360"/>
      </w:pPr>
      <w:rPr>
        <w:u w:val="none"/>
      </w:rPr>
    </w:lvl>
    <w:lvl w:ilvl="2">
      <w:start w:val="1"/>
      <w:numFmt w:val="decimal"/>
      <w:isLgl w:val="false"/>
      <w:suff w:val="tab"/>
      <w:lvlText w:val="%1.%2.%3."/>
      <w:lvlJc w:val="left"/>
      <w:pPr>
        <w:ind w:left="2696" w:hanging="720"/>
      </w:pPr>
      <w:rPr>
        <w:u w:val="none"/>
      </w:rPr>
    </w:lvl>
    <w:lvl w:ilvl="3">
      <w:start w:val="1"/>
      <w:numFmt w:val="decimal"/>
      <w:isLgl w:val="false"/>
      <w:suff w:val="tab"/>
      <w:lvlText w:val="%1.%2.%3.%4."/>
      <w:lvlJc w:val="left"/>
      <w:pPr>
        <w:ind w:left="3684" w:hanging="720"/>
      </w:pPr>
      <w:rPr>
        <w:u w:val="none"/>
      </w:rPr>
    </w:lvl>
    <w:lvl w:ilvl="4">
      <w:start w:val="1"/>
      <w:numFmt w:val="decimal"/>
      <w:isLgl w:val="false"/>
      <w:suff w:val="tab"/>
      <w:lvlText w:val="%1.%2.%3.%4.%5."/>
      <w:lvlJc w:val="left"/>
      <w:pPr>
        <w:ind w:left="5032" w:hanging="1080"/>
      </w:pPr>
      <w:rPr>
        <w:u w:val="none"/>
      </w:rPr>
    </w:lvl>
    <w:lvl w:ilvl="5">
      <w:start w:val="1"/>
      <w:numFmt w:val="decimal"/>
      <w:isLgl w:val="false"/>
      <w:suff w:val="tab"/>
      <w:lvlText w:val="%1.%2.%3.%4.%5.%6."/>
      <w:lvlJc w:val="left"/>
      <w:pPr>
        <w:ind w:left="6020" w:hanging="1080"/>
      </w:pPr>
      <w:rPr>
        <w:u w:val="none"/>
      </w:rPr>
    </w:lvl>
    <w:lvl w:ilvl="6">
      <w:start w:val="1"/>
      <w:numFmt w:val="decimal"/>
      <w:isLgl w:val="false"/>
      <w:suff w:val="tab"/>
      <w:lvlText w:val="%1.%2.%3.%4.%5.%6.%7."/>
      <w:lvlJc w:val="left"/>
      <w:pPr>
        <w:ind w:left="7368" w:hanging="1440"/>
      </w:pPr>
      <w:rPr>
        <w:u w:val="none"/>
      </w:rPr>
    </w:lvl>
    <w:lvl w:ilvl="7">
      <w:start w:val="1"/>
      <w:numFmt w:val="decimal"/>
      <w:isLgl w:val="false"/>
      <w:suff w:val="tab"/>
      <w:lvlText w:val="%1.%2.%3.%4.%5.%6.%7.%8."/>
      <w:lvlJc w:val="left"/>
      <w:pPr>
        <w:ind w:left="8356" w:hanging="1440"/>
      </w:pPr>
      <w:rPr>
        <w:u w:val="none"/>
      </w:rPr>
    </w:lvl>
    <w:lvl w:ilvl="8">
      <w:start w:val="1"/>
      <w:numFmt w:val="decimal"/>
      <w:isLgl w:val="false"/>
      <w:suff w:val="tab"/>
      <w:lvlText w:val="%1.%2.%3.%4.%5.%6.%7.%8.%9."/>
      <w:lvlJc w:val="left"/>
      <w:pPr>
        <w:ind w:left="9704" w:hanging="1800"/>
      </w:pPr>
      <w:rPr>
        <w:u w:val="none"/>
      </w:rPr>
    </w:lvl>
  </w:abstractNum>
  <w:abstractNum w:abstractNumId="26">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7">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8">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9">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1">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num w:numId="1">
    <w:abstractNumId w:val="0"/>
  </w:num>
  <w:num w:numId="2">
    <w:abstractNumId w:val="10"/>
  </w:num>
  <w:num w:numId="3">
    <w:abstractNumId w:val="13"/>
  </w:num>
  <w:num w:numId="4">
    <w:abstractNumId w:val="4"/>
  </w:num>
  <w:num w:numId="5">
    <w:abstractNumId w:val="2"/>
  </w:num>
  <w:num w:numId="6">
    <w:abstractNumId w:val="16"/>
  </w:num>
  <w:num w:numId="7">
    <w:abstractNumId w:val="12"/>
  </w:num>
  <w:num w:numId="8">
    <w:abstractNumId w:val="7"/>
  </w:num>
  <w:num w:numId="9">
    <w:abstractNumId w:val="5"/>
  </w:num>
  <w:num w:numId="10">
    <w:abstractNumId w:val="23"/>
  </w:num>
  <w:num w:numId="11">
    <w:abstractNumId w:val="25"/>
  </w:num>
  <w:num w:numId="12">
    <w:abstractNumId w:val="6"/>
  </w:num>
  <w:num w:numId="13">
    <w:abstractNumId w:val="20"/>
  </w:num>
  <w:num w:numId="14">
    <w:abstractNumId w:val="11"/>
  </w:num>
  <w:num w:numId="15">
    <w:abstractNumId w:val="21"/>
  </w:num>
  <w:num w:numId="16">
    <w:abstractNumId w:val="1"/>
  </w:num>
  <w:num w:numId="17">
    <w:abstractNumId w:val="18"/>
  </w:num>
  <w:num w:numId="18">
    <w:abstractNumId w:val="22"/>
  </w:num>
  <w:num w:numId="19">
    <w:abstractNumId w:val="14"/>
  </w:num>
  <w:num w:numId="20">
    <w:abstractNumId w:val="15"/>
  </w:num>
  <w:num w:numId="21">
    <w:abstractNumId w:val="19"/>
  </w:num>
  <w:num w:numId="22">
    <w:abstractNumId w:val="3"/>
  </w:num>
  <w:num w:numId="23">
    <w:abstractNumId w:val="17"/>
  </w:num>
  <w:num w:numId="24">
    <w:abstractNumId w:val="24"/>
  </w:num>
  <w:num w:numId="25">
    <w:abstractNumId w:val="9"/>
  </w:num>
  <w:num w:numId="26">
    <w:abstractNumId w:val="8"/>
  </w:num>
  <w:num w:numId="27">
    <w:abstractNumId w:val="26"/>
  </w:num>
  <w:num w:numId="28">
    <w:abstractNumId w:val="27"/>
  </w:num>
  <w:num w:numId="29">
    <w:abstractNumId w:val="28"/>
  </w:num>
  <w:num w:numId="30">
    <w:abstractNumId w:val="29"/>
  </w:num>
  <w:num w:numId="31">
    <w:abstractNumId w:val="30"/>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260">
    <w:name w:val="Heading 1"/>
    <w:basedOn w:val="1438"/>
    <w:next w:val="1438"/>
    <w:link w:val="1261"/>
    <w:uiPriority w:val="9"/>
    <w:qFormat/>
    <w:pPr>
      <w:keepLines/>
      <w:keepNext/>
      <w:spacing w:before="480" w:after="200"/>
      <w:outlineLvl w:val="0"/>
    </w:pPr>
    <w:rPr>
      <w:rFonts w:ascii="Arial" w:hAnsi="Arial" w:eastAsia="Arial" w:cs="Arial"/>
      <w:sz w:val="40"/>
      <w:szCs w:val="40"/>
    </w:rPr>
  </w:style>
  <w:style w:type="character" w:styleId="1261">
    <w:name w:val="Heading 1 Char"/>
    <w:link w:val="1260"/>
    <w:uiPriority w:val="9"/>
    <w:rPr>
      <w:rFonts w:ascii="Arial" w:hAnsi="Arial" w:eastAsia="Arial" w:cs="Arial"/>
      <w:sz w:val="40"/>
      <w:szCs w:val="40"/>
    </w:rPr>
  </w:style>
  <w:style w:type="paragraph" w:styleId="1262">
    <w:name w:val="Heading 2"/>
    <w:basedOn w:val="1438"/>
    <w:next w:val="1438"/>
    <w:link w:val="1263"/>
    <w:uiPriority w:val="9"/>
    <w:unhideWhenUsed/>
    <w:qFormat/>
    <w:pPr>
      <w:keepLines/>
      <w:keepNext/>
      <w:spacing w:before="360" w:after="200"/>
      <w:outlineLvl w:val="1"/>
    </w:pPr>
    <w:rPr>
      <w:rFonts w:ascii="Arial" w:hAnsi="Arial" w:eastAsia="Arial" w:cs="Arial"/>
      <w:sz w:val="34"/>
    </w:rPr>
  </w:style>
  <w:style w:type="character" w:styleId="1263">
    <w:name w:val="Heading 2 Char"/>
    <w:link w:val="1262"/>
    <w:uiPriority w:val="9"/>
    <w:rPr>
      <w:rFonts w:ascii="Arial" w:hAnsi="Arial" w:eastAsia="Arial" w:cs="Arial"/>
      <w:sz w:val="34"/>
    </w:rPr>
  </w:style>
  <w:style w:type="paragraph" w:styleId="1264">
    <w:name w:val="Heading 3"/>
    <w:basedOn w:val="1438"/>
    <w:next w:val="1438"/>
    <w:link w:val="1265"/>
    <w:uiPriority w:val="9"/>
    <w:unhideWhenUsed/>
    <w:qFormat/>
    <w:pPr>
      <w:keepLines/>
      <w:keepNext/>
      <w:spacing w:before="320" w:after="200"/>
      <w:outlineLvl w:val="2"/>
    </w:pPr>
    <w:rPr>
      <w:rFonts w:ascii="Arial" w:hAnsi="Arial" w:eastAsia="Arial" w:cs="Arial"/>
      <w:sz w:val="30"/>
      <w:szCs w:val="30"/>
    </w:rPr>
  </w:style>
  <w:style w:type="character" w:styleId="1265">
    <w:name w:val="Heading 3 Char"/>
    <w:link w:val="1264"/>
    <w:uiPriority w:val="9"/>
    <w:rPr>
      <w:rFonts w:ascii="Arial" w:hAnsi="Arial" w:eastAsia="Arial" w:cs="Arial"/>
      <w:sz w:val="30"/>
      <w:szCs w:val="30"/>
    </w:rPr>
  </w:style>
  <w:style w:type="paragraph" w:styleId="1266">
    <w:name w:val="Heading 4"/>
    <w:basedOn w:val="1438"/>
    <w:next w:val="1438"/>
    <w:link w:val="1267"/>
    <w:uiPriority w:val="9"/>
    <w:unhideWhenUsed/>
    <w:qFormat/>
    <w:pPr>
      <w:keepLines/>
      <w:keepNext/>
      <w:spacing w:before="320" w:after="200"/>
      <w:outlineLvl w:val="3"/>
    </w:pPr>
    <w:rPr>
      <w:rFonts w:ascii="Arial" w:hAnsi="Arial" w:eastAsia="Arial" w:cs="Arial"/>
      <w:b/>
      <w:bCs/>
      <w:sz w:val="26"/>
      <w:szCs w:val="26"/>
    </w:rPr>
  </w:style>
  <w:style w:type="character" w:styleId="1267">
    <w:name w:val="Heading 4 Char"/>
    <w:link w:val="1266"/>
    <w:uiPriority w:val="9"/>
    <w:rPr>
      <w:rFonts w:ascii="Arial" w:hAnsi="Arial" w:eastAsia="Arial" w:cs="Arial"/>
      <w:b/>
      <w:bCs/>
      <w:sz w:val="26"/>
      <w:szCs w:val="26"/>
    </w:rPr>
  </w:style>
  <w:style w:type="paragraph" w:styleId="1268">
    <w:name w:val="Heading 5"/>
    <w:basedOn w:val="1438"/>
    <w:next w:val="1438"/>
    <w:link w:val="1269"/>
    <w:uiPriority w:val="9"/>
    <w:unhideWhenUsed/>
    <w:qFormat/>
    <w:pPr>
      <w:keepLines/>
      <w:keepNext/>
      <w:spacing w:before="320" w:after="200"/>
      <w:outlineLvl w:val="4"/>
    </w:pPr>
    <w:rPr>
      <w:rFonts w:ascii="Arial" w:hAnsi="Arial" w:eastAsia="Arial" w:cs="Arial"/>
      <w:b/>
      <w:bCs/>
      <w:sz w:val="24"/>
      <w:szCs w:val="24"/>
    </w:rPr>
  </w:style>
  <w:style w:type="character" w:styleId="1269">
    <w:name w:val="Heading 5 Char"/>
    <w:link w:val="1268"/>
    <w:uiPriority w:val="9"/>
    <w:rPr>
      <w:rFonts w:ascii="Arial" w:hAnsi="Arial" w:eastAsia="Arial" w:cs="Arial"/>
      <w:b/>
      <w:bCs/>
      <w:sz w:val="24"/>
      <w:szCs w:val="24"/>
    </w:rPr>
  </w:style>
  <w:style w:type="paragraph" w:styleId="1270">
    <w:name w:val="Heading 6"/>
    <w:basedOn w:val="1438"/>
    <w:next w:val="1438"/>
    <w:link w:val="1271"/>
    <w:uiPriority w:val="9"/>
    <w:unhideWhenUsed/>
    <w:qFormat/>
    <w:pPr>
      <w:keepLines/>
      <w:keepNext/>
      <w:spacing w:before="320" w:after="200"/>
      <w:outlineLvl w:val="5"/>
    </w:pPr>
    <w:rPr>
      <w:rFonts w:ascii="Arial" w:hAnsi="Arial" w:eastAsia="Arial" w:cs="Arial"/>
      <w:b/>
      <w:bCs/>
      <w:sz w:val="22"/>
      <w:szCs w:val="22"/>
    </w:rPr>
  </w:style>
  <w:style w:type="character" w:styleId="1271">
    <w:name w:val="Heading 6 Char"/>
    <w:link w:val="1270"/>
    <w:uiPriority w:val="9"/>
    <w:rPr>
      <w:rFonts w:ascii="Arial" w:hAnsi="Arial" w:eastAsia="Arial" w:cs="Arial"/>
      <w:b/>
      <w:bCs/>
      <w:sz w:val="22"/>
      <w:szCs w:val="22"/>
    </w:rPr>
  </w:style>
  <w:style w:type="paragraph" w:styleId="1272">
    <w:name w:val="Heading 7"/>
    <w:basedOn w:val="1438"/>
    <w:next w:val="1438"/>
    <w:link w:val="1273"/>
    <w:uiPriority w:val="9"/>
    <w:unhideWhenUsed/>
    <w:qFormat/>
    <w:pPr>
      <w:keepLines/>
      <w:keepNext/>
      <w:spacing w:before="320" w:after="200"/>
      <w:outlineLvl w:val="6"/>
    </w:pPr>
    <w:rPr>
      <w:rFonts w:ascii="Arial" w:hAnsi="Arial" w:eastAsia="Arial" w:cs="Arial"/>
      <w:b/>
      <w:bCs/>
      <w:i/>
      <w:iCs/>
      <w:sz w:val="22"/>
      <w:szCs w:val="22"/>
    </w:rPr>
  </w:style>
  <w:style w:type="character" w:styleId="1273">
    <w:name w:val="Heading 7 Char"/>
    <w:link w:val="1272"/>
    <w:uiPriority w:val="9"/>
    <w:rPr>
      <w:rFonts w:ascii="Arial" w:hAnsi="Arial" w:eastAsia="Arial" w:cs="Arial"/>
      <w:b/>
      <w:bCs/>
      <w:i/>
      <w:iCs/>
      <w:sz w:val="22"/>
      <w:szCs w:val="22"/>
    </w:rPr>
  </w:style>
  <w:style w:type="paragraph" w:styleId="1274">
    <w:name w:val="Heading 8"/>
    <w:basedOn w:val="1438"/>
    <w:next w:val="1438"/>
    <w:link w:val="1275"/>
    <w:uiPriority w:val="9"/>
    <w:unhideWhenUsed/>
    <w:qFormat/>
    <w:pPr>
      <w:keepLines/>
      <w:keepNext/>
      <w:spacing w:before="320" w:after="200"/>
      <w:outlineLvl w:val="7"/>
    </w:pPr>
    <w:rPr>
      <w:rFonts w:ascii="Arial" w:hAnsi="Arial" w:eastAsia="Arial" w:cs="Arial"/>
      <w:i/>
      <w:iCs/>
      <w:sz w:val="22"/>
      <w:szCs w:val="22"/>
    </w:rPr>
  </w:style>
  <w:style w:type="character" w:styleId="1275">
    <w:name w:val="Heading 8 Char"/>
    <w:link w:val="1274"/>
    <w:uiPriority w:val="9"/>
    <w:rPr>
      <w:rFonts w:ascii="Arial" w:hAnsi="Arial" w:eastAsia="Arial" w:cs="Arial"/>
      <w:i/>
      <w:iCs/>
      <w:sz w:val="22"/>
      <w:szCs w:val="22"/>
    </w:rPr>
  </w:style>
  <w:style w:type="paragraph" w:styleId="1276">
    <w:name w:val="Heading 9"/>
    <w:basedOn w:val="1438"/>
    <w:next w:val="1438"/>
    <w:link w:val="1277"/>
    <w:uiPriority w:val="9"/>
    <w:unhideWhenUsed/>
    <w:qFormat/>
    <w:pPr>
      <w:keepLines/>
      <w:keepNext/>
      <w:spacing w:before="320" w:after="200"/>
      <w:outlineLvl w:val="8"/>
    </w:pPr>
    <w:rPr>
      <w:rFonts w:ascii="Arial" w:hAnsi="Arial" w:eastAsia="Arial" w:cs="Arial"/>
      <w:i/>
      <w:iCs/>
      <w:sz w:val="21"/>
      <w:szCs w:val="21"/>
    </w:rPr>
  </w:style>
  <w:style w:type="character" w:styleId="1277">
    <w:name w:val="Heading 9 Char"/>
    <w:link w:val="1276"/>
    <w:uiPriority w:val="9"/>
    <w:rPr>
      <w:rFonts w:ascii="Arial" w:hAnsi="Arial" w:eastAsia="Arial" w:cs="Arial"/>
      <w:i/>
      <w:iCs/>
      <w:sz w:val="21"/>
      <w:szCs w:val="21"/>
    </w:rPr>
  </w:style>
  <w:style w:type="paragraph" w:styleId="1278">
    <w:name w:val="List Paragraph"/>
    <w:basedOn w:val="1438"/>
    <w:uiPriority w:val="34"/>
    <w:qFormat/>
    <w:pPr>
      <w:contextualSpacing/>
      <w:ind w:left="720"/>
    </w:pPr>
  </w:style>
  <w:style w:type="paragraph" w:styleId="1279">
    <w:name w:val="No Spacing"/>
    <w:uiPriority w:val="1"/>
    <w:qFormat/>
    <w:pPr>
      <w:spacing w:before="0" w:after="0" w:line="240" w:lineRule="auto"/>
    </w:pPr>
  </w:style>
  <w:style w:type="paragraph" w:styleId="1280">
    <w:name w:val="Title"/>
    <w:basedOn w:val="1438"/>
    <w:next w:val="1438"/>
    <w:link w:val="1281"/>
    <w:uiPriority w:val="10"/>
    <w:qFormat/>
    <w:pPr>
      <w:contextualSpacing/>
      <w:spacing w:before="300" w:after="200"/>
    </w:pPr>
    <w:rPr>
      <w:sz w:val="48"/>
      <w:szCs w:val="48"/>
    </w:rPr>
  </w:style>
  <w:style w:type="character" w:styleId="1281">
    <w:name w:val="Title Char"/>
    <w:link w:val="1280"/>
    <w:uiPriority w:val="10"/>
    <w:rPr>
      <w:sz w:val="48"/>
      <w:szCs w:val="48"/>
    </w:rPr>
  </w:style>
  <w:style w:type="paragraph" w:styleId="1282">
    <w:name w:val="Subtitle"/>
    <w:basedOn w:val="1438"/>
    <w:next w:val="1438"/>
    <w:link w:val="1283"/>
    <w:uiPriority w:val="11"/>
    <w:qFormat/>
    <w:pPr>
      <w:spacing w:before="200" w:after="200"/>
    </w:pPr>
    <w:rPr>
      <w:sz w:val="24"/>
      <w:szCs w:val="24"/>
    </w:rPr>
  </w:style>
  <w:style w:type="character" w:styleId="1283">
    <w:name w:val="Subtitle Char"/>
    <w:link w:val="1282"/>
    <w:uiPriority w:val="11"/>
    <w:rPr>
      <w:sz w:val="24"/>
      <w:szCs w:val="24"/>
    </w:rPr>
  </w:style>
  <w:style w:type="paragraph" w:styleId="1284">
    <w:name w:val="Quote"/>
    <w:basedOn w:val="1438"/>
    <w:next w:val="1438"/>
    <w:link w:val="1285"/>
    <w:uiPriority w:val="29"/>
    <w:qFormat/>
    <w:pPr>
      <w:ind w:left="720" w:right="720"/>
    </w:pPr>
    <w:rPr>
      <w:i/>
    </w:rPr>
  </w:style>
  <w:style w:type="character" w:styleId="1285">
    <w:name w:val="Quote Char"/>
    <w:link w:val="1284"/>
    <w:uiPriority w:val="29"/>
    <w:rPr>
      <w:i/>
    </w:rPr>
  </w:style>
  <w:style w:type="paragraph" w:styleId="1286">
    <w:name w:val="Intense Quote"/>
    <w:basedOn w:val="1438"/>
    <w:next w:val="1438"/>
    <w:link w:val="1287"/>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287">
    <w:name w:val="Intense Quote Char"/>
    <w:link w:val="1286"/>
    <w:uiPriority w:val="30"/>
    <w:rPr>
      <w:i/>
    </w:rPr>
  </w:style>
  <w:style w:type="paragraph" w:styleId="1288">
    <w:name w:val="Header"/>
    <w:basedOn w:val="1438"/>
    <w:link w:val="1289"/>
    <w:uiPriority w:val="99"/>
    <w:unhideWhenUsed/>
    <w:pPr>
      <w:spacing w:after="0" w:line="240" w:lineRule="auto"/>
      <w:tabs>
        <w:tab w:val="center" w:pos="7143" w:leader="none"/>
        <w:tab w:val="right" w:pos="14287" w:leader="none"/>
      </w:tabs>
    </w:pPr>
  </w:style>
  <w:style w:type="character" w:styleId="1289">
    <w:name w:val="Header Char"/>
    <w:link w:val="1288"/>
    <w:uiPriority w:val="99"/>
  </w:style>
  <w:style w:type="paragraph" w:styleId="1290">
    <w:name w:val="Footer"/>
    <w:basedOn w:val="1438"/>
    <w:link w:val="1293"/>
    <w:uiPriority w:val="99"/>
    <w:unhideWhenUsed/>
    <w:pPr>
      <w:spacing w:after="0" w:line="240" w:lineRule="auto"/>
      <w:tabs>
        <w:tab w:val="center" w:pos="7143" w:leader="none"/>
        <w:tab w:val="right" w:pos="14287" w:leader="none"/>
      </w:tabs>
    </w:pPr>
  </w:style>
  <w:style w:type="character" w:styleId="1291">
    <w:name w:val="Footer Char"/>
    <w:link w:val="1290"/>
    <w:uiPriority w:val="99"/>
  </w:style>
  <w:style w:type="paragraph" w:styleId="1292">
    <w:name w:val="Caption"/>
    <w:basedOn w:val="1438"/>
    <w:next w:val="1438"/>
    <w:link w:val="1293"/>
    <w:uiPriority w:val="35"/>
    <w:semiHidden/>
    <w:unhideWhenUsed/>
    <w:qFormat/>
    <w:pPr>
      <w:spacing w:line="276" w:lineRule="auto"/>
    </w:pPr>
    <w:rPr>
      <w:b/>
      <w:bCs/>
      <w:color w:val="4f81bd" w:themeColor="accent1"/>
      <w:sz w:val="18"/>
      <w:szCs w:val="18"/>
    </w:rPr>
  </w:style>
  <w:style w:type="character" w:styleId="1293">
    <w:name w:val="Caption Char"/>
    <w:basedOn w:val="1292"/>
    <w:link w:val="1290"/>
    <w:uiPriority w:val="99"/>
  </w:style>
  <w:style w:type="table" w:styleId="1294">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295">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296">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297">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298">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299">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300">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301">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302">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303">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304">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305">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306">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307">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308">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309">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310">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311">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312">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313">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314">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315">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16">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17">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18">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19">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20">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21">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22">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323">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324">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325">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326">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327">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328">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329">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330">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331">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332">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333">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334">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335">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336">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337">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338">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339">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340">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341">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342">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343">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344">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345">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346">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347">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348">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349">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350">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351">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352">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353">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354">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355">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356">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357">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358">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359">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360">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361">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362">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363">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364">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365">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366">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367">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368">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369">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370">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371">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372">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373">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374">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375">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76">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77">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78">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9">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0">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1">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2">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3">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4">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5">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86">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387">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388">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389">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390">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391">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392">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393">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394">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395">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396">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397">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398">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399">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400">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401">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402">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403">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404">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405">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406">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407">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408">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409">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410">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411">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412">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413">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414">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415">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416">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417">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418">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419">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420">
    <w:name w:val="Hyperlink"/>
    <w:uiPriority w:val="99"/>
    <w:unhideWhenUsed/>
    <w:rPr>
      <w:color w:val="0000ff" w:themeColor="hyperlink"/>
      <w:u w:val="single"/>
    </w:rPr>
  </w:style>
  <w:style w:type="paragraph" w:styleId="1421">
    <w:name w:val="footnote text"/>
    <w:basedOn w:val="1438"/>
    <w:link w:val="1422"/>
    <w:uiPriority w:val="99"/>
    <w:semiHidden/>
    <w:unhideWhenUsed/>
    <w:pPr>
      <w:spacing w:after="40" w:line="240" w:lineRule="auto"/>
    </w:pPr>
    <w:rPr>
      <w:sz w:val="18"/>
    </w:rPr>
  </w:style>
  <w:style w:type="character" w:styleId="1422">
    <w:name w:val="Footnote Text Char"/>
    <w:link w:val="1421"/>
    <w:uiPriority w:val="99"/>
    <w:rPr>
      <w:sz w:val="18"/>
    </w:rPr>
  </w:style>
  <w:style w:type="character" w:styleId="1423">
    <w:name w:val="footnote reference"/>
    <w:uiPriority w:val="99"/>
    <w:unhideWhenUsed/>
    <w:rPr>
      <w:vertAlign w:val="superscript"/>
    </w:rPr>
  </w:style>
  <w:style w:type="paragraph" w:styleId="1424">
    <w:name w:val="endnote text"/>
    <w:basedOn w:val="1438"/>
    <w:link w:val="1425"/>
    <w:uiPriority w:val="99"/>
    <w:semiHidden/>
    <w:unhideWhenUsed/>
    <w:pPr>
      <w:spacing w:after="0" w:line="240" w:lineRule="auto"/>
    </w:pPr>
    <w:rPr>
      <w:sz w:val="20"/>
    </w:rPr>
  </w:style>
  <w:style w:type="character" w:styleId="1425">
    <w:name w:val="Endnote Text Char"/>
    <w:link w:val="1424"/>
    <w:uiPriority w:val="99"/>
    <w:rPr>
      <w:sz w:val="20"/>
    </w:rPr>
  </w:style>
  <w:style w:type="character" w:styleId="1426">
    <w:name w:val="endnote reference"/>
    <w:uiPriority w:val="99"/>
    <w:semiHidden/>
    <w:unhideWhenUsed/>
    <w:rPr>
      <w:vertAlign w:val="superscript"/>
    </w:rPr>
  </w:style>
  <w:style w:type="paragraph" w:styleId="1427">
    <w:name w:val="toc 1"/>
    <w:basedOn w:val="1438"/>
    <w:next w:val="1438"/>
    <w:uiPriority w:val="39"/>
    <w:unhideWhenUsed/>
    <w:pPr>
      <w:ind w:left="0" w:right="0" w:firstLine="0"/>
      <w:spacing w:after="57"/>
    </w:pPr>
  </w:style>
  <w:style w:type="paragraph" w:styleId="1428">
    <w:name w:val="toc 2"/>
    <w:basedOn w:val="1438"/>
    <w:next w:val="1438"/>
    <w:uiPriority w:val="39"/>
    <w:unhideWhenUsed/>
    <w:pPr>
      <w:ind w:left="283" w:right="0" w:firstLine="0"/>
      <w:spacing w:after="57"/>
    </w:pPr>
  </w:style>
  <w:style w:type="paragraph" w:styleId="1429">
    <w:name w:val="toc 3"/>
    <w:basedOn w:val="1438"/>
    <w:next w:val="1438"/>
    <w:uiPriority w:val="39"/>
    <w:unhideWhenUsed/>
    <w:pPr>
      <w:ind w:left="567" w:right="0" w:firstLine="0"/>
      <w:spacing w:after="57"/>
    </w:pPr>
  </w:style>
  <w:style w:type="paragraph" w:styleId="1430">
    <w:name w:val="toc 4"/>
    <w:basedOn w:val="1438"/>
    <w:next w:val="1438"/>
    <w:uiPriority w:val="39"/>
    <w:unhideWhenUsed/>
    <w:pPr>
      <w:ind w:left="850" w:right="0" w:firstLine="0"/>
      <w:spacing w:after="57"/>
    </w:pPr>
  </w:style>
  <w:style w:type="paragraph" w:styleId="1431">
    <w:name w:val="toc 5"/>
    <w:basedOn w:val="1438"/>
    <w:next w:val="1438"/>
    <w:uiPriority w:val="39"/>
    <w:unhideWhenUsed/>
    <w:pPr>
      <w:ind w:left="1134" w:right="0" w:firstLine="0"/>
      <w:spacing w:after="57"/>
    </w:pPr>
  </w:style>
  <w:style w:type="paragraph" w:styleId="1432">
    <w:name w:val="toc 6"/>
    <w:basedOn w:val="1438"/>
    <w:next w:val="1438"/>
    <w:uiPriority w:val="39"/>
    <w:unhideWhenUsed/>
    <w:pPr>
      <w:ind w:left="1417" w:right="0" w:firstLine="0"/>
      <w:spacing w:after="57"/>
    </w:pPr>
  </w:style>
  <w:style w:type="paragraph" w:styleId="1433">
    <w:name w:val="toc 7"/>
    <w:basedOn w:val="1438"/>
    <w:next w:val="1438"/>
    <w:uiPriority w:val="39"/>
    <w:unhideWhenUsed/>
    <w:pPr>
      <w:ind w:left="1701" w:right="0" w:firstLine="0"/>
      <w:spacing w:after="57"/>
    </w:pPr>
  </w:style>
  <w:style w:type="paragraph" w:styleId="1434">
    <w:name w:val="toc 8"/>
    <w:basedOn w:val="1438"/>
    <w:next w:val="1438"/>
    <w:uiPriority w:val="39"/>
    <w:unhideWhenUsed/>
    <w:pPr>
      <w:ind w:left="1984" w:right="0" w:firstLine="0"/>
      <w:spacing w:after="57"/>
    </w:pPr>
  </w:style>
  <w:style w:type="paragraph" w:styleId="1435">
    <w:name w:val="toc 9"/>
    <w:basedOn w:val="1438"/>
    <w:next w:val="1438"/>
    <w:uiPriority w:val="39"/>
    <w:unhideWhenUsed/>
    <w:pPr>
      <w:ind w:left="2268" w:right="0" w:firstLine="0"/>
      <w:spacing w:after="57"/>
    </w:pPr>
  </w:style>
  <w:style w:type="paragraph" w:styleId="1436">
    <w:name w:val="TOC Heading"/>
    <w:uiPriority w:val="39"/>
    <w:unhideWhenUsed/>
  </w:style>
  <w:style w:type="paragraph" w:styleId="1437">
    <w:name w:val="table of figures"/>
    <w:basedOn w:val="1438"/>
    <w:next w:val="1438"/>
    <w:uiPriority w:val="99"/>
    <w:unhideWhenUsed/>
    <w:pPr>
      <w:spacing w:after="0" w:afterAutospacing="0"/>
    </w:pPr>
  </w:style>
  <w:style w:type="paragraph" w:styleId="1438" w:default="1">
    <w:name w:val="Normal"/>
    <w:next w:val="1438"/>
    <w:link w:val="1438"/>
    <w:qFormat/>
    <w:pPr>
      <w:spacing w:after="200" w:line="276" w:lineRule="auto"/>
    </w:pPr>
    <w:rPr>
      <w:sz w:val="22"/>
      <w:szCs w:val="22"/>
      <w:lang w:val="ru-RU" w:eastAsia="en-US" w:bidi="ar-SA"/>
    </w:rPr>
  </w:style>
  <w:style w:type="paragraph" w:styleId="1439">
    <w:name w:val="Заголовок 7"/>
    <w:basedOn w:val="1438"/>
    <w:next w:val="1438"/>
    <w:link w:val="1464"/>
    <w:qFormat/>
    <w:pPr>
      <w:jc w:val="center"/>
      <w:keepNext/>
      <w:spacing w:after="0" w:line="240" w:lineRule="auto"/>
      <w:outlineLvl w:val="6"/>
    </w:pPr>
    <w:rPr>
      <w:rFonts w:ascii="Times New Roman" w:hAnsi="Times New Roman" w:eastAsia="Times New Roman"/>
      <w:b/>
      <w:bCs/>
      <w:sz w:val="20"/>
      <w:szCs w:val="20"/>
      <w:u w:val="single"/>
      <w:lang w:val="en-US" w:eastAsia="en-US"/>
    </w:rPr>
  </w:style>
  <w:style w:type="character" w:styleId="1440">
    <w:name w:val="Основной шрифт абзаца"/>
    <w:next w:val="1440"/>
    <w:link w:val="1438"/>
    <w:uiPriority w:val="1"/>
    <w:unhideWhenUsed/>
  </w:style>
  <w:style w:type="table" w:styleId="1441">
    <w:name w:val="Обычная таблица"/>
    <w:next w:val="1441"/>
    <w:link w:val="1438"/>
    <w:uiPriority w:val="99"/>
    <w:semiHidden/>
    <w:unhideWhenUsed/>
    <w:qFormat/>
    <w:tblPr/>
  </w:style>
  <w:style w:type="numbering" w:styleId="1442">
    <w:name w:val="Нет списка"/>
    <w:next w:val="1442"/>
    <w:link w:val="1438"/>
    <w:uiPriority w:val="99"/>
    <w:semiHidden/>
    <w:unhideWhenUsed/>
  </w:style>
  <w:style w:type="paragraph" w:styleId="1443">
    <w:name w:val="Абзац списка,Table-Normal,RSHB_Table-Normal,Список с узором,List Paragraph"/>
    <w:basedOn w:val="1438"/>
    <w:next w:val="1443"/>
    <w:link w:val="1477"/>
    <w:uiPriority w:val="34"/>
    <w:qFormat/>
    <w:pPr>
      <w:ind w:left="708"/>
    </w:pPr>
  </w:style>
  <w:style w:type="character" w:styleId="1444">
    <w:name w:val="Гиперссылка"/>
    <w:next w:val="1444"/>
    <w:link w:val="1438"/>
    <w:unhideWhenUsed/>
    <w:rPr>
      <w:color w:val="0000ff"/>
      <w:u w:val="single"/>
    </w:rPr>
  </w:style>
  <w:style w:type="paragraph" w:styleId="1445">
    <w:name w:val="Iau?iue4"/>
    <w:next w:val="1445"/>
    <w:link w:val="1438"/>
    <w:pPr>
      <w:ind w:firstLine="284"/>
      <w:jc w:val="both"/>
    </w:pPr>
    <w:rPr>
      <w:rFonts w:ascii="Times New Roman" w:hAnsi="Times New Roman" w:eastAsia="Times New Roman"/>
      <w:sz w:val="24"/>
      <w:szCs w:val="24"/>
      <w:lang w:val="ru-RU" w:eastAsia="ru-RU" w:bidi="ar-SA"/>
    </w:rPr>
  </w:style>
  <w:style w:type="paragraph" w:styleId="1446">
    <w:name w:val="Текст сноски,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ft"/>
    <w:basedOn w:val="1438"/>
    <w:next w:val="1446"/>
    <w:link w:val="1447"/>
    <w:uiPriority w:val="99"/>
    <w:unhideWhenUsed/>
    <w:qFormat/>
    <w:rPr>
      <w:sz w:val="20"/>
      <w:szCs w:val="20"/>
      <w:lang w:val="en-US"/>
    </w:rPr>
  </w:style>
  <w:style w:type="character" w:styleId="1447">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447"/>
    <w:link w:val="1446"/>
    <w:uiPriority w:val="99"/>
    <w:qFormat/>
    <w:rPr>
      <w:lang w:eastAsia="en-US"/>
    </w:rPr>
  </w:style>
  <w:style w:type="character" w:styleId="1448">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f"/>
    <w:next w:val="1448"/>
    <w:link w:val="1438"/>
    <w:unhideWhenUsed/>
    <w:qFormat/>
    <w:rPr>
      <w:vertAlign w:val="superscript"/>
    </w:rPr>
  </w:style>
  <w:style w:type="character" w:styleId="1449">
    <w:name w:val="Знак примечания"/>
    <w:next w:val="1449"/>
    <w:link w:val="1438"/>
    <w:uiPriority w:val="99"/>
    <w:semiHidden/>
    <w:unhideWhenUsed/>
    <w:rPr>
      <w:sz w:val="16"/>
      <w:szCs w:val="16"/>
    </w:rPr>
  </w:style>
  <w:style w:type="paragraph" w:styleId="1450">
    <w:name w:val="Текст примечания"/>
    <w:basedOn w:val="1438"/>
    <w:next w:val="1450"/>
    <w:link w:val="1451"/>
    <w:uiPriority w:val="99"/>
    <w:semiHidden/>
    <w:unhideWhenUsed/>
    <w:rPr>
      <w:sz w:val="20"/>
      <w:szCs w:val="20"/>
      <w:lang w:val="en-US"/>
    </w:rPr>
  </w:style>
  <w:style w:type="character" w:styleId="1451">
    <w:name w:val="Текст примечания Знак"/>
    <w:next w:val="1451"/>
    <w:link w:val="1450"/>
    <w:uiPriority w:val="99"/>
    <w:semiHidden/>
    <w:rPr>
      <w:lang w:eastAsia="en-US"/>
    </w:rPr>
  </w:style>
  <w:style w:type="paragraph" w:styleId="1452">
    <w:name w:val="Тема примечания"/>
    <w:basedOn w:val="1450"/>
    <w:next w:val="1450"/>
    <w:link w:val="1453"/>
    <w:uiPriority w:val="99"/>
    <w:semiHidden/>
    <w:unhideWhenUsed/>
    <w:rPr>
      <w:b/>
      <w:bCs/>
    </w:rPr>
  </w:style>
  <w:style w:type="character" w:styleId="1453">
    <w:name w:val="Тема примечания Знак"/>
    <w:next w:val="1453"/>
    <w:link w:val="1452"/>
    <w:uiPriority w:val="99"/>
    <w:semiHidden/>
    <w:rPr>
      <w:b/>
      <w:bCs/>
      <w:lang w:eastAsia="en-US"/>
    </w:rPr>
  </w:style>
  <w:style w:type="paragraph" w:styleId="1454">
    <w:name w:val="Текст выноски"/>
    <w:basedOn w:val="1438"/>
    <w:next w:val="1454"/>
    <w:link w:val="1455"/>
    <w:uiPriority w:val="99"/>
    <w:semiHidden/>
    <w:unhideWhenUsed/>
    <w:pPr>
      <w:spacing w:after="0" w:line="240" w:lineRule="auto"/>
    </w:pPr>
    <w:rPr>
      <w:rFonts w:ascii="Tahoma" w:hAnsi="Tahoma"/>
      <w:sz w:val="16"/>
      <w:szCs w:val="16"/>
      <w:lang w:val="en-US"/>
    </w:rPr>
  </w:style>
  <w:style w:type="character" w:styleId="1455">
    <w:name w:val="Текст выноски Знак"/>
    <w:next w:val="1455"/>
    <w:link w:val="1454"/>
    <w:uiPriority w:val="99"/>
    <w:semiHidden/>
    <w:rPr>
      <w:rFonts w:ascii="Tahoma" w:hAnsi="Tahoma" w:cs="Tahoma"/>
      <w:sz w:val="16"/>
      <w:szCs w:val="16"/>
      <w:lang w:eastAsia="en-US"/>
    </w:rPr>
  </w:style>
  <w:style w:type="paragraph" w:styleId="1456">
    <w:name w:val="Основной текст с отступом,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1438"/>
    <w:next w:val="1456"/>
    <w:link w:val="1457"/>
    <w:uiPriority w:val="99"/>
    <w:pPr>
      <w:ind w:firstLine="709"/>
      <w:spacing w:after="0" w:line="240" w:lineRule="auto"/>
    </w:pPr>
    <w:rPr>
      <w:rFonts w:ascii="Times New Roman" w:hAnsi="Times New Roman" w:eastAsia="Times New Roman"/>
      <w:sz w:val="24"/>
      <w:szCs w:val="24"/>
      <w:lang w:val="en-US" w:eastAsia="en-US"/>
    </w:rPr>
  </w:style>
  <w:style w:type="character" w:styleId="1457">
    <w:name w:val="Основной текст с отступом Знак,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next w:val="1457"/>
    <w:link w:val="1456"/>
    <w:uiPriority w:val="99"/>
    <w:rPr>
      <w:rFonts w:ascii="Times New Roman" w:hAnsi="Times New Roman" w:eastAsia="Times New Roman"/>
      <w:sz w:val="24"/>
      <w:szCs w:val="24"/>
    </w:rPr>
  </w:style>
  <w:style w:type="paragraph" w:styleId="1458">
    <w:name w:val="Текст"/>
    <w:basedOn w:val="1438"/>
    <w:next w:val="1458"/>
    <w:link w:val="1459"/>
    <w:pPr>
      <w:spacing w:after="0" w:line="240" w:lineRule="auto"/>
    </w:pPr>
    <w:rPr>
      <w:rFonts w:ascii="Courier New" w:hAnsi="Courier New" w:eastAsia="Times New Roman"/>
      <w:sz w:val="20"/>
      <w:szCs w:val="20"/>
      <w:lang w:val="en-US" w:eastAsia="en-US"/>
    </w:rPr>
  </w:style>
  <w:style w:type="character" w:styleId="1459">
    <w:name w:val="Текст Знак"/>
    <w:next w:val="1459"/>
    <w:link w:val="1458"/>
    <w:rPr>
      <w:rFonts w:ascii="Courier New" w:hAnsi="Courier New" w:eastAsia="Times New Roman" w:cs="Courier New"/>
    </w:rPr>
  </w:style>
  <w:style w:type="paragraph" w:styleId="1460">
    <w:name w:val="Основной текст с отступом 3"/>
    <w:basedOn w:val="1438"/>
    <w:next w:val="1460"/>
    <w:link w:val="1461"/>
    <w:uiPriority w:val="99"/>
    <w:semiHidden/>
    <w:unhideWhenUsed/>
    <w:pPr>
      <w:ind w:left="283"/>
      <w:spacing w:after="120"/>
    </w:pPr>
    <w:rPr>
      <w:sz w:val="16"/>
      <w:szCs w:val="16"/>
      <w:lang w:val="en-US"/>
    </w:rPr>
  </w:style>
  <w:style w:type="character" w:styleId="1461">
    <w:name w:val="Основной текст с отступом 3 Знак"/>
    <w:next w:val="1461"/>
    <w:link w:val="1460"/>
    <w:uiPriority w:val="99"/>
    <w:semiHidden/>
    <w:rPr>
      <w:sz w:val="16"/>
      <w:szCs w:val="16"/>
      <w:lang w:eastAsia="en-US"/>
    </w:rPr>
  </w:style>
  <w:style w:type="paragraph" w:styleId="1462">
    <w:name w:val="Основной текст"/>
    <w:basedOn w:val="1438"/>
    <w:next w:val="1462"/>
    <w:link w:val="1463"/>
    <w:uiPriority w:val="99"/>
    <w:semiHidden/>
    <w:unhideWhenUsed/>
    <w:pPr>
      <w:spacing w:after="120"/>
    </w:pPr>
    <w:rPr>
      <w:lang w:val="en-US"/>
    </w:rPr>
  </w:style>
  <w:style w:type="character" w:styleId="1463">
    <w:name w:val="Основной текст Знак"/>
    <w:next w:val="1463"/>
    <w:link w:val="1462"/>
    <w:uiPriority w:val="99"/>
    <w:semiHidden/>
    <w:rPr>
      <w:sz w:val="22"/>
      <w:szCs w:val="22"/>
      <w:lang w:eastAsia="en-US"/>
    </w:rPr>
  </w:style>
  <w:style w:type="character" w:styleId="1464">
    <w:name w:val="Заголовок 7 Знак"/>
    <w:next w:val="1464"/>
    <w:link w:val="1439"/>
    <w:rPr>
      <w:rFonts w:ascii="Times New Roman" w:hAnsi="Times New Roman" w:eastAsia="Times New Roman"/>
      <w:b/>
      <w:bCs/>
      <w:u w:val="single"/>
    </w:rPr>
  </w:style>
  <w:style w:type="paragraph" w:styleId="1465">
    <w:name w:val="Название"/>
    <w:basedOn w:val="1438"/>
    <w:next w:val="1465"/>
    <w:link w:val="1466"/>
    <w:qFormat/>
    <w:pPr>
      <w:jc w:val="center"/>
      <w:spacing w:after="0" w:line="240" w:lineRule="auto"/>
    </w:pPr>
    <w:rPr>
      <w:rFonts w:ascii="Times New Roman CYR" w:hAnsi="Times New Roman CYR" w:eastAsia="Times New Roman"/>
      <w:sz w:val="24"/>
      <w:szCs w:val="24"/>
      <w:lang w:val="en-US" w:eastAsia="en-US"/>
    </w:rPr>
  </w:style>
  <w:style w:type="character" w:styleId="1466">
    <w:name w:val="Название Знак"/>
    <w:next w:val="1466"/>
    <w:link w:val="1465"/>
    <w:rPr>
      <w:rFonts w:ascii="Times New Roman CYR" w:hAnsi="Times New Roman CYR" w:eastAsia="Times New Roman" w:cs="Times New Roman CYR"/>
      <w:sz w:val="24"/>
      <w:szCs w:val="24"/>
    </w:rPr>
  </w:style>
  <w:style w:type="character" w:styleId="1467">
    <w:name w:val="Текст сноски Знак1"/>
    <w:next w:val="1467"/>
    <w:link w:val="1438"/>
    <w:rPr>
      <w:lang w:val="ru-RU" w:eastAsia="ru-RU" w:bidi="ar-SA"/>
    </w:rPr>
  </w:style>
  <w:style w:type="paragraph" w:styleId="1468">
    <w:name w:val="ConsPlusNonformat"/>
    <w:next w:val="1468"/>
    <w:link w:val="1438"/>
    <w:uiPriority w:val="99"/>
    <w:pPr>
      <w:widowControl w:val="off"/>
    </w:pPr>
    <w:rPr>
      <w:rFonts w:ascii="Courier New" w:hAnsi="Courier New" w:eastAsia="Times New Roman" w:cs="Courier New"/>
      <w:lang w:val="ru-RU" w:eastAsia="ru-RU" w:bidi="ar-SA"/>
    </w:rPr>
  </w:style>
  <w:style w:type="paragraph" w:styleId="1469">
    <w:name w:val="Рецензия"/>
    <w:next w:val="1469"/>
    <w:link w:val="1438"/>
    <w:hidden/>
    <w:uiPriority w:val="99"/>
    <w:semiHidden/>
    <w:rPr>
      <w:sz w:val="22"/>
      <w:szCs w:val="22"/>
      <w:lang w:val="ru-RU" w:eastAsia="en-US" w:bidi="ar-SA"/>
    </w:rPr>
  </w:style>
  <w:style w:type="paragraph" w:styleId="1470">
    <w:name w:val="Верхний колонтитул,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Знак5 Знак Знак Знак"/>
    <w:basedOn w:val="1438"/>
    <w:next w:val="1470"/>
    <w:link w:val="1471"/>
    <w:uiPriority w:val="99"/>
    <w:unhideWhenUsed/>
    <w:pPr>
      <w:tabs>
        <w:tab w:val="center" w:pos="4677" w:leader="none"/>
        <w:tab w:val="right" w:pos="9355" w:leader="none"/>
      </w:tabs>
    </w:pPr>
    <w:rPr>
      <w:lang w:val="en-US"/>
    </w:rPr>
  </w:style>
  <w:style w:type="character" w:styleId="1471">
    <w:name w:val="Верхний колонтитул Знак,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Linie Знак2"/>
    <w:next w:val="1471"/>
    <w:link w:val="1470"/>
    <w:uiPriority w:val="99"/>
    <w:rPr>
      <w:sz w:val="22"/>
      <w:szCs w:val="22"/>
      <w:lang w:eastAsia="en-US"/>
    </w:rPr>
  </w:style>
  <w:style w:type="paragraph" w:styleId="1472">
    <w:name w:val="Нижний колонтитул"/>
    <w:basedOn w:val="1438"/>
    <w:next w:val="1472"/>
    <w:link w:val="1473"/>
    <w:uiPriority w:val="99"/>
    <w:unhideWhenUsed/>
    <w:pPr>
      <w:tabs>
        <w:tab w:val="center" w:pos="4677" w:leader="none"/>
        <w:tab w:val="right" w:pos="9355" w:leader="none"/>
      </w:tabs>
    </w:pPr>
    <w:rPr>
      <w:lang w:val="en-US"/>
    </w:rPr>
  </w:style>
  <w:style w:type="character" w:styleId="1473">
    <w:name w:val="Нижний колонтитул Знак"/>
    <w:next w:val="1473"/>
    <w:link w:val="1472"/>
    <w:uiPriority w:val="99"/>
    <w:rPr>
      <w:sz w:val="22"/>
      <w:szCs w:val="22"/>
      <w:lang w:eastAsia="en-US"/>
    </w:rPr>
  </w:style>
  <w:style w:type="paragraph" w:styleId="1474">
    <w:name w:val="ConsPlusNormal"/>
    <w:next w:val="1474"/>
    <w:link w:val="1438"/>
    <w:pPr>
      <w:ind w:firstLine="720"/>
    </w:pPr>
    <w:rPr>
      <w:rFonts w:ascii="Arial" w:hAnsi="Arial" w:eastAsia="Times New Roman" w:cs="Arial"/>
      <w:lang w:val="ru-RU" w:eastAsia="ru-RU" w:bidi="ar-SA"/>
    </w:rPr>
  </w:style>
  <w:style w:type="paragraph" w:styleId="1475">
    <w:name w:val="Основной текст 2"/>
    <w:basedOn w:val="1438"/>
    <w:next w:val="1475"/>
    <w:link w:val="1476"/>
    <w:uiPriority w:val="99"/>
    <w:semiHidden/>
    <w:unhideWhenUsed/>
    <w:pPr>
      <w:spacing w:after="120" w:line="480" w:lineRule="auto"/>
    </w:pPr>
  </w:style>
  <w:style w:type="character" w:styleId="1476">
    <w:name w:val="Основной текст 2 Знак"/>
    <w:next w:val="1476"/>
    <w:link w:val="1475"/>
    <w:uiPriority w:val="99"/>
    <w:semiHidden/>
    <w:rPr>
      <w:sz w:val="22"/>
      <w:szCs w:val="22"/>
      <w:lang w:eastAsia="en-US"/>
    </w:rPr>
  </w:style>
  <w:style w:type="character" w:styleId="1477">
    <w:name w:val="Абзац списка Знак,Table-Normal Знак,RSHB_Table-Normal Знак,Список с узором Знак,List Paragraph Знак"/>
    <w:next w:val="1477"/>
    <w:link w:val="1443"/>
    <w:uiPriority w:val="34"/>
    <w:rPr>
      <w:sz w:val="22"/>
      <w:szCs w:val="22"/>
      <w:lang w:eastAsia="en-US"/>
    </w:rPr>
  </w:style>
  <w:style w:type="table" w:styleId="1478">
    <w:name w:val="Сетка таблицы"/>
    <w:basedOn w:val="1441"/>
    <w:next w:val="1478"/>
    <w:link w:val="1438"/>
    <w:rPr>
      <w:rFonts w:ascii="Times New Roman" w:hAnsi="Times New Roman" w:eastAsia="Times New Roman"/>
    </w:rPr>
    <w:tblPr/>
  </w:style>
  <w:style w:type="table" w:styleId="1479">
    <w:name w:val="Сетка таблицы1"/>
    <w:basedOn w:val="1441"/>
    <w:next w:val="1478"/>
    <w:link w:val="1438"/>
    <w:rPr>
      <w:rFonts w:ascii="Times New Roman" w:hAnsi="Times New Roman" w:eastAsia="Times New Roman"/>
    </w:rPr>
    <w:tblPr/>
  </w:style>
  <w:style w:type="character" w:styleId="1480" w:default="1">
    <w:name w:val="Default Paragraph Font"/>
    <w:uiPriority w:val="1"/>
    <w:semiHidden/>
    <w:unhideWhenUsed/>
  </w:style>
  <w:style w:type="numbering" w:styleId="1481" w:default="1">
    <w:name w:val="No List"/>
    <w:uiPriority w:val="99"/>
    <w:semiHidden/>
    <w:unhideWhenUsed/>
  </w:style>
  <w:style w:type="table" w:styleId="1482"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RSHB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Avanesyan-SG</dc:creator>
  <cp:lastModifiedBy>bakotina-ov</cp:lastModifiedBy>
  <cp:revision>80</cp:revision>
  <dcterms:created xsi:type="dcterms:W3CDTF">2022-04-14T06:40:00Z</dcterms:created>
  <dcterms:modified xsi:type="dcterms:W3CDTF">2025-12-03T14:24:35Z</dcterms:modified>
  <cp:version>1048576</cp:version>
</cp:coreProperties>
</file>